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A17" w:rsidRDefault="00610A17" w:rsidP="008272A3">
      <w:pPr>
        <w:jc w:val="center"/>
        <w:outlineLvl w:val="0"/>
        <w:rPr>
          <w:rFonts w:ascii="Lucida Grande" w:hAnsi="Lucida Grande"/>
          <w:b/>
          <w:sz w:val="36"/>
        </w:rPr>
      </w:pPr>
      <w:r>
        <w:rPr>
          <w:rFonts w:ascii="Lucida Grande" w:hAnsi="Lucida Grande"/>
          <w:b/>
          <w:sz w:val="36"/>
        </w:rPr>
        <w:t>Fundamentals of Multimedia Computing</w:t>
      </w: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rsidP="008272A3">
      <w:pPr>
        <w:jc w:val="center"/>
        <w:outlineLvl w:val="0"/>
        <w:rPr>
          <w:b/>
          <w:sz w:val="32"/>
        </w:rPr>
      </w:pPr>
      <w:r>
        <w:rPr>
          <w:b/>
          <w:sz w:val="32"/>
        </w:rPr>
        <w:t>Chapter 5: More Sensors</w:t>
      </w: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rsidP="008272A3">
      <w:pPr>
        <w:jc w:val="center"/>
        <w:outlineLvl w:val="0"/>
        <w:rPr>
          <w:b/>
        </w:rPr>
      </w:pPr>
      <w:r>
        <w:rPr>
          <w:b/>
        </w:rPr>
        <w:t>Authors:</w:t>
      </w:r>
    </w:p>
    <w:p w:rsidR="00610A17" w:rsidRDefault="00610A17">
      <w:pPr>
        <w:jc w:val="center"/>
        <w:rPr>
          <w:b/>
        </w:rPr>
      </w:pPr>
      <w:r>
        <w:rPr>
          <w:b/>
        </w:rPr>
        <w:t>Gerald Friedland</w:t>
      </w:r>
    </w:p>
    <w:p w:rsidR="00610A17" w:rsidRDefault="00610A17">
      <w:pPr>
        <w:jc w:val="center"/>
        <w:rPr>
          <w:b/>
        </w:rPr>
      </w:pPr>
      <w:r>
        <w:rPr>
          <w:b/>
        </w:rPr>
        <w:t>and</w:t>
      </w:r>
    </w:p>
    <w:p w:rsidR="00610A17" w:rsidRDefault="00610A17">
      <w:pPr>
        <w:jc w:val="center"/>
        <w:rPr>
          <w:b/>
        </w:rPr>
      </w:pPr>
      <w:r>
        <w:rPr>
          <w:b/>
        </w:rPr>
        <w:t>Ramesh Jain</w:t>
      </w: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rPr>
      </w:pPr>
    </w:p>
    <w:p w:rsidR="00610A17" w:rsidRDefault="00610A17">
      <w:pPr>
        <w:jc w:val="center"/>
        <w:rPr>
          <w:b/>
          <w:color w:val="10386A"/>
        </w:rPr>
      </w:pPr>
    </w:p>
    <w:p w:rsidR="00610A17" w:rsidRDefault="00610A17">
      <w:pPr>
        <w:jc w:val="center"/>
        <w:rPr>
          <w:b/>
        </w:rPr>
      </w:pPr>
    </w:p>
    <w:p w:rsidR="00610A17" w:rsidRDefault="00610A17">
      <w:pPr>
        <w:jc w:val="center"/>
        <w:rPr>
          <w:b/>
        </w:rPr>
      </w:pPr>
    </w:p>
    <w:p w:rsidR="00610A17" w:rsidRDefault="00610A17" w:rsidP="008272A3">
      <w:pPr>
        <w:jc w:val="center"/>
        <w:outlineLvl w:val="0"/>
        <w:rPr>
          <w:rFonts w:ascii="Lucida Grande" w:hAnsi="Lucida Grande"/>
          <w:color w:val="10386A"/>
        </w:rPr>
      </w:pPr>
      <w:r>
        <w:rPr>
          <w:rFonts w:ascii="Lucida Grande" w:hAnsi="Lucida Grande"/>
          <w:b/>
          <w:color w:val="10386A"/>
        </w:rPr>
        <w:t>Draft for Comments</w:t>
      </w:r>
    </w:p>
    <w:p w:rsidR="00610A17" w:rsidRDefault="00610A17">
      <w:pPr>
        <w:rPr>
          <w:b/>
        </w:rPr>
      </w:pPr>
    </w:p>
    <w:p w:rsidR="00610A17" w:rsidRDefault="00610A17" w:rsidP="008272A3">
      <w:pPr>
        <w:pStyle w:val="FreeForm"/>
        <w:outlineLvl w:val="0"/>
        <w:rPr>
          <w:rFonts w:ascii="Times New Roman" w:hAnsi="Times New Roman"/>
          <w:b/>
        </w:rPr>
      </w:pPr>
      <w:r>
        <w:br w:type="page"/>
      </w:r>
      <w:r>
        <w:rPr>
          <w:rFonts w:ascii="Times" w:hAnsi="Times"/>
          <w:b/>
          <w:sz w:val="28"/>
        </w:rPr>
        <w:lastRenderedPageBreak/>
        <w:t>More Sensors</w:t>
      </w:r>
      <w:ins w:id="0" w:author="lcowles" w:date="2011-04-25T13:02:00Z">
        <w:r w:rsidR="004D3864">
          <w:rPr>
            <w:rFonts w:ascii="Times" w:hAnsi="Times"/>
            <w:b/>
            <w:sz w:val="28"/>
          </w:rPr>
          <w:t xml:space="preserve"> and Multimodal Integration</w:t>
        </w:r>
      </w:ins>
    </w:p>
    <w:p w:rsidR="00610A17" w:rsidRDefault="00610A17">
      <w:pPr>
        <w:pStyle w:val="Body"/>
        <w:jc w:val="both"/>
        <w:rPr>
          <w:rFonts w:ascii="Times" w:hAnsi="Times"/>
        </w:rPr>
      </w:pPr>
    </w:p>
    <w:p w:rsidR="00610A17" w:rsidRDefault="00610A17">
      <w:pPr>
        <w:pStyle w:val="FreeForm"/>
        <w:jc w:val="both"/>
        <w:rPr>
          <w:rFonts w:ascii="Times" w:hAnsi="Times"/>
        </w:rPr>
      </w:pPr>
      <w:r w:rsidRPr="009E17DB">
        <w:rPr>
          <w:rFonts w:ascii="Times" w:hAnsi="Times"/>
          <w:rPrChange w:id="1" w:author="Joan Taylor" w:date="2011-06-06T17:59:00Z">
            <w:rPr>
              <w:rFonts w:ascii="Times" w:hAnsi="Times"/>
            </w:rPr>
          </w:rPrChange>
        </w:rPr>
        <w:t>The sensors for sound and light described in the previous two chapters have</w:t>
      </w:r>
      <w:del w:id="2" w:author="Joan Taylor" w:date="2011-05-18T08:13:00Z">
        <w:r w:rsidRPr="009E17DB" w:rsidDel="00C41638">
          <w:rPr>
            <w:rFonts w:ascii="Times" w:hAnsi="Times"/>
            <w:rPrChange w:id="3" w:author="Joan Taylor" w:date="2011-06-06T17:59:00Z">
              <w:rPr>
                <w:rFonts w:ascii="Times" w:hAnsi="Times"/>
              </w:rPr>
            </w:rPrChange>
          </w:rPr>
          <w:delText xml:space="preserve"> by far</w:delText>
        </w:r>
      </w:del>
      <w:r w:rsidRPr="009E17DB">
        <w:rPr>
          <w:rFonts w:ascii="Times" w:hAnsi="Times"/>
          <w:rPrChange w:id="4" w:author="Joan Taylor" w:date="2011-06-06T17:59:00Z">
            <w:rPr>
              <w:rFonts w:ascii="Times" w:hAnsi="Times"/>
            </w:rPr>
          </w:rPrChange>
        </w:rPr>
        <w:t xml:space="preserve"> been the most important</w:t>
      </w:r>
      <w:ins w:id="5" w:author="Joan Taylor" w:date="2011-05-18T08:13:00Z">
        <w:r w:rsidR="00C41638" w:rsidRPr="009E17DB">
          <w:rPr>
            <w:rFonts w:ascii="Times" w:hAnsi="Times"/>
            <w:rPrChange w:id="6" w:author="Joan Taylor" w:date="2011-06-06T17:59:00Z">
              <w:rPr>
                <w:rFonts w:ascii="Times" w:hAnsi="Times"/>
              </w:rPr>
            </w:rPrChange>
          </w:rPr>
          <w:t xml:space="preserve"> </w:t>
        </w:r>
      </w:ins>
      <w:del w:id="7" w:author="Joan Taylor" w:date="2011-06-05T20:27:00Z">
        <w:r w:rsidRPr="009E17DB" w:rsidDel="002F4DD7">
          <w:rPr>
            <w:rFonts w:ascii="Times" w:hAnsi="Times"/>
            <w:rPrChange w:id="8" w:author="Joan Taylor" w:date="2011-06-06T17:59:00Z">
              <w:rPr>
                <w:rFonts w:ascii="Times" w:hAnsi="Times"/>
              </w:rPr>
            </w:rPrChange>
          </w:rPr>
          <w:delText xml:space="preserve"> </w:delText>
        </w:r>
      </w:del>
      <w:r w:rsidRPr="009E17DB">
        <w:rPr>
          <w:rFonts w:ascii="Times" w:hAnsi="Times"/>
          <w:rPrChange w:id="9" w:author="Joan Taylor" w:date="2011-06-06T17:59:00Z">
            <w:rPr>
              <w:rFonts w:ascii="Times" w:hAnsi="Times"/>
            </w:rPr>
          </w:rPrChange>
        </w:rPr>
        <w:t>for multimedia computing in the last decades</w:t>
      </w:r>
      <w:del w:id="10" w:author="lcowles" w:date="2011-04-25T13:01:00Z">
        <w:r w:rsidRPr="009E17DB" w:rsidDel="004D3864">
          <w:rPr>
            <w:rFonts w:ascii="Times" w:hAnsi="Times"/>
            <w:rPrChange w:id="11" w:author="Joan Taylor" w:date="2011-06-06T17:59:00Z">
              <w:rPr>
                <w:rFonts w:ascii="Times" w:hAnsi="Times"/>
              </w:rPr>
            </w:rPrChange>
          </w:rPr>
          <w:delText>. The reason for this is that both</w:delText>
        </w:r>
      </w:del>
      <w:ins w:id="12" w:author="lcowles" w:date="2011-04-25T13:01:00Z">
        <w:r w:rsidR="004D3864" w:rsidRPr="009E17DB">
          <w:rPr>
            <w:rFonts w:ascii="Times" w:hAnsi="Times"/>
            <w:rPrChange w:id="13" w:author="Joan Taylor" w:date="2011-06-06T17:59:00Z">
              <w:rPr>
                <w:rFonts w:ascii="Times" w:hAnsi="Times"/>
              </w:rPr>
            </w:rPrChange>
          </w:rPr>
          <w:t xml:space="preserve"> because</w:t>
        </w:r>
      </w:ins>
      <w:r w:rsidRPr="009E17DB">
        <w:rPr>
          <w:rFonts w:ascii="Times" w:hAnsi="Times"/>
          <w:rPrChange w:id="14" w:author="Joan Taylor" w:date="2011-06-06T17:59:00Z">
            <w:rPr>
              <w:rFonts w:ascii="Times" w:hAnsi="Times"/>
            </w:rPr>
          </w:rPrChange>
        </w:rPr>
        <w:t xml:space="preserve"> audio and video are best for </w:t>
      </w:r>
      <w:del w:id="15" w:author="lcowles" w:date="2011-04-25T13:01:00Z">
        <w:r w:rsidRPr="009E17DB" w:rsidDel="004D3864">
          <w:rPr>
            <w:rFonts w:ascii="Times" w:hAnsi="Times"/>
            <w:rPrChange w:id="16" w:author="Joan Taylor" w:date="2011-06-06T17:59:00Z">
              <w:rPr>
                <w:rFonts w:ascii="Times" w:hAnsi="Times"/>
              </w:rPr>
            </w:rPrChange>
          </w:rPr>
          <w:delText xml:space="preserve">conveying </w:delText>
        </w:r>
      </w:del>
      <w:ins w:id="17" w:author="lcowles" w:date="2011-04-25T13:01:00Z">
        <w:r w:rsidR="004D3864" w:rsidRPr="009E17DB">
          <w:rPr>
            <w:rFonts w:ascii="Times" w:hAnsi="Times"/>
            <w:rPrChange w:id="18" w:author="Joan Taylor" w:date="2011-06-06T17:59:00Z">
              <w:rPr>
                <w:rFonts w:ascii="Times" w:hAnsi="Times"/>
              </w:rPr>
            </w:rPrChange>
          </w:rPr>
          <w:t xml:space="preserve">communicating </w:t>
        </w:r>
      </w:ins>
      <w:r w:rsidRPr="009E17DB">
        <w:rPr>
          <w:rFonts w:ascii="Times" w:hAnsi="Times"/>
          <w:rPrChange w:id="19" w:author="Joan Taylor" w:date="2011-06-06T17:59:00Z">
            <w:rPr>
              <w:rFonts w:ascii="Times" w:hAnsi="Times"/>
            </w:rPr>
          </w:rPrChange>
        </w:rPr>
        <w:t xml:space="preserve">information </w:t>
      </w:r>
      <w:del w:id="20" w:author="lcowles" w:date="2011-04-25T13:01:00Z">
        <w:r w:rsidRPr="009E17DB" w:rsidDel="004D3864">
          <w:rPr>
            <w:rFonts w:ascii="Times" w:hAnsi="Times"/>
            <w:rPrChange w:id="21" w:author="Joan Taylor" w:date="2011-06-06T17:59:00Z">
              <w:rPr>
                <w:rFonts w:ascii="Times" w:hAnsi="Times"/>
              </w:rPr>
            </w:rPrChange>
          </w:rPr>
          <w:delText xml:space="preserve">in a communicative sense </w:delText>
        </w:r>
      </w:del>
      <w:r w:rsidRPr="009E17DB">
        <w:rPr>
          <w:rFonts w:ascii="Times" w:hAnsi="Times"/>
          <w:rPrChange w:id="22" w:author="Joan Taylor" w:date="2011-06-06T17:59:00Z">
            <w:rPr>
              <w:rFonts w:ascii="Times" w:hAnsi="Times"/>
            </w:rPr>
          </w:rPrChange>
        </w:rPr>
        <w:t>for the tasks typically performed with a computer</w:t>
      </w:r>
      <w:del w:id="23" w:author="Joan Taylor" w:date="2011-06-05T20:27:00Z">
        <w:r w:rsidRPr="009E17DB" w:rsidDel="002F4DD7">
          <w:rPr>
            <w:rFonts w:ascii="Times" w:hAnsi="Times"/>
            <w:rPrChange w:id="24" w:author="Joan Taylor" w:date="2011-06-06T17:59:00Z">
              <w:rPr>
                <w:rFonts w:ascii="Times" w:hAnsi="Times"/>
              </w:rPr>
            </w:rPrChange>
          </w:rPr>
          <w:delText xml:space="preserve">, </w:delText>
        </w:r>
      </w:del>
      <w:ins w:id="25" w:author="Joan Taylor" w:date="2011-06-05T20:27:00Z">
        <w:r w:rsidR="002F4DD7" w:rsidRPr="009E17DB">
          <w:rPr>
            <w:rFonts w:ascii="Times" w:hAnsi="Times"/>
            <w:rPrChange w:id="26" w:author="Joan Taylor" w:date="2011-06-06T17:59:00Z">
              <w:rPr>
                <w:rFonts w:ascii="Times" w:hAnsi="Times"/>
              </w:rPr>
            </w:rPrChange>
          </w:rPr>
          <w:t>.</w:t>
        </w:r>
        <w:r w:rsidR="002F4DD7">
          <w:rPr>
            <w:rFonts w:ascii="Times" w:hAnsi="Times"/>
          </w:rPr>
          <w:t xml:space="preserve"> </w:t>
        </w:r>
      </w:ins>
      <w:del w:id="27" w:author="Joan Taylor" w:date="2011-06-05T20:27:00Z">
        <w:r w:rsidRPr="009E17DB" w:rsidDel="002F4DD7">
          <w:rPr>
            <w:rFonts w:ascii="Times" w:hAnsi="Times"/>
            <w:rPrChange w:id="28" w:author="Joan Taylor" w:date="2011-06-06T17:59:00Z">
              <w:rPr>
                <w:rFonts w:ascii="Times" w:hAnsi="Times"/>
              </w:rPr>
            </w:rPrChange>
          </w:rPr>
          <w:delText>i.e.</w:delText>
        </w:r>
      </w:del>
      <w:ins w:id="29" w:author="Joan Taylor" w:date="2011-06-05T20:27:00Z">
        <w:r w:rsidR="002F4DD7" w:rsidRPr="009E17DB">
          <w:rPr>
            <w:rFonts w:ascii="Times" w:hAnsi="Times"/>
            <w:rPrChange w:id="30" w:author="Joan Taylor" w:date="2011-06-06T17:59:00Z">
              <w:rPr>
                <w:rFonts w:ascii="Times" w:hAnsi="Times"/>
              </w:rPr>
            </w:rPrChange>
          </w:rPr>
          <w:t>That is,</w:t>
        </w:r>
      </w:ins>
      <w:r w:rsidRPr="009E17DB">
        <w:rPr>
          <w:rFonts w:ascii="Times" w:hAnsi="Times"/>
          <w:rPrChange w:id="31" w:author="Joan Taylor" w:date="2011-06-06T17:59:00Z">
            <w:rPr>
              <w:rFonts w:ascii="Times" w:hAnsi="Times"/>
            </w:rPr>
          </w:rPrChange>
        </w:rPr>
        <w:t xml:space="preserve"> </w:t>
      </w:r>
      <w:ins w:id="32" w:author="Joan Taylor" w:date="2011-06-06T18:00:00Z">
        <w:r w:rsidR="009E17DB">
          <w:rPr>
            <w:rFonts w:ascii="Times" w:hAnsi="Times"/>
          </w:rPr>
          <w:t xml:space="preserve">most people prefer </w:t>
        </w:r>
      </w:ins>
      <w:del w:id="33" w:author="Joan Taylor" w:date="2011-06-06T18:00:00Z">
        <w:r w:rsidRPr="009E17DB" w:rsidDel="009E17DB">
          <w:rPr>
            <w:rFonts w:ascii="Times" w:hAnsi="Times"/>
            <w:rPrChange w:id="34" w:author="Joan Taylor" w:date="2011-06-06T17:59:00Z">
              <w:rPr>
                <w:rFonts w:ascii="Times" w:hAnsi="Times"/>
              </w:rPr>
            </w:rPrChange>
          </w:rPr>
          <w:delText xml:space="preserve">sound </w:delText>
        </w:r>
      </w:del>
      <w:ins w:id="35" w:author="Joan Taylor" w:date="2011-06-06T18:00:00Z">
        <w:r w:rsidR="009E17DB">
          <w:rPr>
            <w:rFonts w:ascii="Times" w:hAnsi="Times"/>
          </w:rPr>
          <w:t>to</w:t>
        </w:r>
        <w:r w:rsidR="009E17DB" w:rsidRPr="009E17DB">
          <w:rPr>
            <w:rFonts w:ascii="Times" w:hAnsi="Times"/>
            <w:rPrChange w:id="36" w:author="Joan Taylor" w:date="2011-06-06T17:59:00Z">
              <w:rPr>
                <w:rFonts w:ascii="Times" w:hAnsi="Times"/>
              </w:rPr>
            </w:rPrChange>
          </w:rPr>
          <w:t xml:space="preserve"> </w:t>
        </w:r>
      </w:ins>
      <w:del w:id="37" w:author="Joan Taylor" w:date="2011-06-06T18:00:00Z">
        <w:r w:rsidRPr="009E17DB" w:rsidDel="009E17DB">
          <w:rPr>
            <w:rFonts w:ascii="Times" w:hAnsi="Times"/>
            <w:rPrChange w:id="38" w:author="Joan Taylor" w:date="2011-06-06T17:59:00Z">
              <w:rPr>
                <w:rFonts w:ascii="Times" w:hAnsi="Times"/>
              </w:rPr>
            </w:rPrChange>
          </w:rPr>
          <w:delText xml:space="preserve">is </w:delText>
        </w:r>
      </w:del>
      <w:del w:id="39" w:author="Joan Taylor" w:date="2011-06-06T17:59:00Z">
        <w:r w:rsidRPr="009E17DB" w:rsidDel="009E17DB">
          <w:rPr>
            <w:rFonts w:ascii="Times" w:hAnsi="Times"/>
            <w:rPrChange w:id="40" w:author="Joan Taylor" w:date="2011-06-06T17:59:00Z">
              <w:rPr>
                <w:rFonts w:ascii="Times" w:hAnsi="Times"/>
              </w:rPr>
            </w:rPrChange>
          </w:rPr>
          <w:delText xml:space="preserve">the </w:delText>
        </w:r>
      </w:del>
      <w:del w:id="41" w:author="Joan Taylor" w:date="2011-06-05T20:55:00Z">
        <w:r w:rsidRPr="009E17DB" w:rsidDel="001704EF">
          <w:rPr>
            <w:rFonts w:ascii="Times" w:hAnsi="Times"/>
            <w:rPrChange w:id="42" w:author="Joan Taylor" w:date="2011-06-06T17:59:00Z">
              <w:rPr>
                <w:rFonts w:ascii="Times" w:hAnsi="Times"/>
              </w:rPr>
            </w:rPrChange>
          </w:rPr>
          <w:delText>human-</w:delText>
        </w:r>
      </w:del>
      <w:del w:id="43" w:author="Joan Taylor" w:date="2011-06-06T18:00:00Z">
        <w:r w:rsidRPr="009E17DB" w:rsidDel="009E17DB">
          <w:rPr>
            <w:rFonts w:ascii="Times" w:hAnsi="Times"/>
            <w:rPrChange w:id="44" w:author="Joan Taylor" w:date="2011-06-06T17:59:00Z">
              <w:rPr>
                <w:rFonts w:ascii="Times" w:hAnsi="Times"/>
              </w:rPr>
            </w:rPrChange>
          </w:rPr>
          <w:delText xml:space="preserve">preferred </w:delText>
        </w:r>
      </w:del>
      <w:del w:id="45" w:author="Joan Taylor" w:date="2011-06-05T20:55:00Z">
        <w:r w:rsidRPr="009E17DB" w:rsidDel="001704EF">
          <w:rPr>
            <w:rFonts w:ascii="Times" w:hAnsi="Times"/>
            <w:rPrChange w:id="46" w:author="Joan Taylor" w:date="2011-06-06T17:59:00Z">
              <w:rPr>
                <w:rFonts w:ascii="Times" w:hAnsi="Times"/>
              </w:rPr>
            </w:rPrChange>
          </w:rPr>
          <w:delText xml:space="preserve">way </w:delText>
        </w:r>
      </w:del>
      <w:del w:id="47" w:author="Joan Taylor" w:date="2011-06-06T18:00:00Z">
        <w:r w:rsidRPr="009E17DB" w:rsidDel="009E17DB">
          <w:rPr>
            <w:rFonts w:ascii="Times" w:hAnsi="Times"/>
            <w:rPrChange w:id="48" w:author="Joan Taylor" w:date="2011-06-06T17:59:00Z">
              <w:rPr>
                <w:rFonts w:ascii="Times" w:hAnsi="Times"/>
              </w:rPr>
            </w:rPrChange>
          </w:rPr>
          <w:delText xml:space="preserve">of </w:delText>
        </w:r>
      </w:del>
      <w:r w:rsidRPr="009E17DB">
        <w:rPr>
          <w:rFonts w:ascii="Times" w:hAnsi="Times"/>
          <w:rPrChange w:id="49" w:author="Joan Taylor" w:date="2011-06-06T17:59:00Z">
            <w:rPr>
              <w:rFonts w:ascii="Times" w:hAnsi="Times"/>
            </w:rPr>
          </w:rPrChange>
        </w:rPr>
        <w:t>communicat</w:t>
      </w:r>
      <w:del w:id="50" w:author="Joan Taylor" w:date="2011-06-06T18:00:00Z">
        <w:r w:rsidRPr="009E17DB" w:rsidDel="009E17DB">
          <w:rPr>
            <w:rFonts w:ascii="Times" w:hAnsi="Times"/>
            <w:rPrChange w:id="51" w:author="Joan Taylor" w:date="2011-06-06T17:59:00Z">
              <w:rPr>
                <w:rFonts w:ascii="Times" w:hAnsi="Times"/>
              </w:rPr>
            </w:rPrChange>
          </w:rPr>
          <w:delText>ion</w:delText>
        </w:r>
      </w:del>
      <w:ins w:id="52" w:author="Joan Taylor" w:date="2011-06-06T18:00:00Z">
        <w:r w:rsidR="009E17DB">
          <w:rPr>
            <w:rFonts w:ascii="Times" w:hAnsi="Times"/>
          </w:rPr>
          <w:t>e through sound</w:t>
        </w:r>
      </w:ins>
      <w:ins w:id="53" w:author="Joan Taylor" w:date="2011-06-05T20:55:00Z">
        <w:r w:rsidR="001704EF" w:rsidRPr="009E17DB">
          <w:rPr>
            <w:rFonts w:ascii="Times" w:hAnsi="Times"/>
            <w:rPrChange w:id="54" w:author="Joan Taylor" w:date="2011-06-06T17:59:00Z">
              <w:rPr>
                <w:rFonts w:ascii="Times" w:hAnsi="Times"/>
              </w:rPr>
            </w:rPrChange>
          </w:rPr>
          <w:t>,</w:t>
        </w:r>
      </w:ins>
      <w:r w:rsidRPr="009E17DB">
        <w:rPr>
          <w:rFonts w:ascii="Times" w:hAnsi="Times"/>
          <w:rPrChange w:id="55" w:author="Joan Taylor" w:date="2011-06-06T17:59:00Z">
            <w:rPr>
              <w:rFonts w:ascii="Times" w:hAnsi="Times"/>
            </w:rPr>
          </w:rPrChange>
        </w:rPr>
        <w:t xml:space="preserve"> and light serve</w:t>
      </w:r>
      <w:ins w:id="56" w:author="Joan Taylor" w:date="2011-06-06T18:00:00Z">
        <w:r w:rsidR="009E17DB">
          <w:rPr>
            <w:rFonts w:ascii="Times" w:hAnsi="Times"/>
          </w:rPr>
          <w:t>s</w:t>
        </w:r>
      </w:ins>
      <w:r w:rsidRPr="009E17DB">
        <w:rPr>
          <w:rFonts w:ascii="Times" w:hAnsi="Times"/>
          <w:rPrChange w:id="57" w:author="Joan Taylor" w:date="2011-06-06T17:59:00Z">
            <w:rPr>
              <w:rFonts w:ascii="Times" w:hAnsi="Times"/>
            </w:rPr>
          </w:rPrChange>
        </w:rPr>
        <w:t xml:space="preserve"> illustrative purposes</w:t>
      </w:r>
      <w:ins w:id="58" w:author="Joan Taylor" w:date="2011-06-06T18:00:00Z">
        <w:r w:rsidR="009E17DB">
          <w:rPr>
            <w:rFonts w:ascii="Times" w:hAnsi="Times"/>
          </w:rPr>
          <w:t>,</w:t>
        </w:r>
      </w:ins>
      <w:r w:rsidRPr="009E17DB">
        <w:rPr>
          <w:rFonts w:ascii="Times" w:hAnsi="Times"/>
          <w:rPrChange w:id="59" w:author="Joan Taylor" w:date="2011-06-06T17:59:00Z">
            <w:rPr>
              <w:rFonts w:ascii="Times" w:hAnsi="Times"/>
            </w:rPr>
          </w:rPrChange>
        </w:rPr>
        <w:t xml:space="preserve"> supplementing the need for language-based description of a state of the world. </w:t>
      </w:r>
      <w:r>
        <w:rPr>
          <w:rFonts w:ascii="Times" w:hAnsi="Times"/>
        </w:rPr>
        <w:t>New or different tasks might use different sensors, however. For example, in dating, communication probably occurs on many other levels, such as scent, touch, and taste</w:t>
      </w:r>
      <w:ins w:id="60" w:author="Joan Taylor" w:date="2011-06-06T09:01:00Z">
        <w:r w:rsidR="005110C7">
          <w:rPr>
            <w:rFonts w:ascii="Times" w:hAnsi="Times"/>
          </w:rPr>
          <w:t xml:space="preserve"> </w:t>
        </w:r>
        <w:r w:rsidR="005110C7">
          <w:rPr>
            <w:rFonts w:ascii="Times" w:hAnsi="Times"/>
            <w:b/>
          </w:rPr>
          <w:t xml:space="preserve">//Are you referring to online dating? If so, </w:t>
        </w:r>
        <w:r w:rsidR="005110C7">
          <w:rPr>
            <w:rFonts w:ascii="Times" w:hAnsi="Times"/>
            <w:b/>
          </w:rPr>
          <w:t>“</w:t>
        </w:r>
      </w:ins>
      <w:ins w:id="61" w:author="Joan Taylor" w:date="2011-06-06T09:02:00Z">
        <w:r w:rsidR="005110C7">
          <w:rPr>
            <w:rFonts w:ascii="Times" w:hAnsi="Times"/>
            <w:b/>
          </w:rPr>
          <w:t xml:space="preserve">communication </w:t>
        </w:r>
      </w:ins>
      <w:ins w:id="62" w:author="Joan Taylor" w:date="2011-06-06T09:01:00Z">
        <w:r w:rsidR="005110C7">
          <w:rPr>
            <w:rFonts w:ascii="Times" w:hAnsi="Times"/>
            <w:b/>
          </w:rPr>
          <w:t xml:space="preserve">would </w:t>
        </w:r>
      </w:ins>
      <w:ins w:id="63" w:author="Joan Taylor" w:date="2011-06-06T09:02:00Z">
        <w:r w:rsidR="005110C7">
          <w:rPr>
            <w:rFonts w:ascii="Times" w:hAnsi="Times"/>
            <w:b/>
          </w:rPr>
          <w:t xml:space="preserve">probably </w:t>
        </w:r>
      </w:ins>
      <w:ins w:id="64" w:author="Joan Taylor" w:date="2011-06-06T09:01:00Z">
        <w:r w:rsidR="005110C7">
          <w:rPr>
            <w:rFonts w:ascii="Times" w:hAnsi="Times"/>
            <w:b/>
          </w:rPr>
          <w:t>occur</w:t>
        </w:r>
      </w:ins>
      <w:ins w:id="65" w:author="Joan Taylor" w:date="2011-06-06T09:02:00Z">
        <w:r w:rsidR="005110C7">
          <w:rPr>
            <w:rFonts w:ascii="Times" w:hAnsi="Times"/>
            <w:b/>
          </w:rPr>
          <w:t>”</w:t>
        </w:r>
        <w:r w:rsidR="005110C7">
          <w:rPr>
            <w:rFonts w:ascii="Times" w:hAnsi="Times"/>
            <w:b/>
          </w:rPr>
          <w:t xml:space="preserve"> would be more correct because current sites </w:t>
        </w:r>
        <w:r w:rsidR="005110C7">
          <w:rPr>
            <w:rFonts w:ascii="Times" w:hAnsi="Times"/>
            <w:b/>
          </w:rPr>
          <w:t>don’t</w:t>
        </w:r>
        <w:r w:rsidR="005110C7">
          <w:rPr>
            <w:rFonts w:ascii="Times" w:hAnsi="Times"/>
            <w:b/>
          </w:rPr>
          <w:t xml:space="preserve"> offer the other</w:t>
        </w:r>
      </w:ins>
      <w:ins w:id="66" w:author="Joan Taylor" w:date="2011-06-06T09:14:00Z">
        <w:r w:rsidR="00710E17">
          <w:rPr>
            <w:rFonts w:ascii="Times" w:hAnsi="Times"/>
            <w:b/>
          </w:rPr>
          <w:t xml:space="preserve"> types of sensors</w:t>
        </w:r>
      </w:ins>
      <w:ins w:id="67" w:author="Joan Taylor" w:date="2011-06-06T09:02:00Z">
        <w:r w:rsidR="005110C7">
          <w:rPr>
            <w:rFonts w:ascii="Times" w:hAnsi="Times"/>
            <w:b/>
          </w:rPr>
          <w:t>.//</w:t>
        </w:r>
      </w:ins>
      <w:r>
        <w:rPr>
          <w:rFonts w:ascii="Times" w:hAnsi="Times"/>
        </w:rPr>
        <w:t xml:space="preserve">. In this chapter we </w:t>
      </w:r>
      <w:del w:id="68" w:author="Joan Taylor" w:date="2011-06-06T09:02:00Z">
        <w:r w:rsidDel="005110C7">
          <w:rPr>
            <w:rFonts w:ascii="Times" w:hAnsi="Times"/>
          </w:rPr>
          <w:delText xml:space="preserve">will </w:delText>
        </w:r>
      </w:del>
      <w:del w:id="69" w:author="lcowles" w:date="2011-04-25T13:21:00Z">
        <w:r w:rsidDel="00A57A10">
          <w:rPr>
            <w:rFonts w:ascii="Times" w:hAnsi="Times"/>
          </w:rPr>
          <w:delText xml:space="preserve">therefore initially </w:delText>
        </w:r>
      </w:del>
      <w:r>
        <w:rPr>
          <w:rFonts w:ascii="Times" w:hAnsi="Times"/>
        </w:rPr>
        <w:t>discuss other sensors</w:t>
      </w:r>
      <w:del w:id="70" w:author="lcowles" w:date="2011-04-25T13:21:00Z">
        <w:r w:rsidDel="00A57A10">
          <w:rPr>
            <w:rFonts w:ascii="Times" w:hAnsi="Times"/>
          </w:rPr>
          <w:delText xml:space="preserve"> in a general way</w:delText>
        </w:r>
      </w:del>
      <w:r>
        <w:rPr>
          <w:rFonts w:ascii="Times" w:hAnsi="Times"/>
        </w:rPr>
        <w:t>, including sensors that are not part of the human sensor</w:t>
      </w:r>
      <w:ins w:id="71" w:author="lcowles" w:date="2011-04-25T13:21:00Z">
        <w:r w:rsidR="00A57A10">
          <w:rPr>
            <w:rFonts w:ascii="Times" w:hAnsi="Times"/>
          </w:rPr>
          <w:t>y</w:t>
        </w:r>
      </w:ins>
      <w:del w:id="72" w:author="lcowles" w:date="2011-04-25T13:21:00Z">
        <w:r w:rsidDel="00A57A10">
          <w:rPr>
            <w:rFonts w:ascii="Times" w:hAnsi="Times"/>
          </w:rPr>
          <w:delText>ic</w:delText>
        </w:r>
      </w:del>
      <w:r>
        <w:rPr>
          <w:rFonts w:ascii="Times" w:hAnsi="Times"/>
        </w:rPr>
        <w:t xml:space="preserve"> system</w:t>
      </w:r>
      <w:ins w:id="73" w:author="lcowles" w:date="2011-04-25T13:22:00Z">
        <w:r w:rsidR="00A57A10">
          <w:rPr>
            <w:rFonts w:ascii="Times" w:hAnsi="Times"/>
          </w:rPr>
          <w:t>,</w:t>
        </w:r>
      </w:ins>
      <w:r>
        <w:rPr>
          <w:rFonts w:ascii="Times" w:hAnsi="Times"/>
        </w:rPr>
        <w:t xml:space="preserve"> and then touch on </w:t>
      </w:r>
      <w:del w:id="74" w:author="Joan Taylor" w:date="2011-06-06T09:03:00Z">
        <w:r w:rsidDel="005110C7">
          <w:rPr>
            <w:rFonts w:ascii="Times" w:hAnsi="Times"/>
          </w:rPr>
          <w:delText>another important topic: M</w:delText>
        </w:r>
      </w:del>
      <w:ins w:id="75" w:author="Joan Taylor" w:date="2011-06-06T09:03:00Z">
        <w:r w:rsidR="005110C7">
          <w:rPr>
            <w:rFonts w:ascii="Times" w:hAnsi="Times"/>
          </w:rPr>
          <w:t>m</w:t>
        </w:r>
      </w:ins>
      <w:r>
        <w:rPr>
          <w:rFonts w:ascii="Times" w:hAnsi="Times"/>
        </w:rPr>
        <w:t>ultimodal integration</w:t>
      </w:r>
      <w:ins w:id="76" w:author="Joan Taylor" w:date="2011-06-06T09:03:00Z">
        <w:r w:rsidR="005110C7">
          <w:rPr>
            <w:rFonts w:ascii="Times" w:hAnsi="Times" w:cs="Times"/>
          </w:rPr>
          <w:t>—</w:t>
        </w:r>
      </w:ins>
      <w:del w:id="77" w:author="Joan Taylor" w:date="2011-06-06T09:03:00Z">
        <w:r w:rsidDel="005110C7">
          <w:rPr>
            <w:rFonts w:ascii="Times" w:hAnsi="Times"/>
          </w:rPr>
          <w:delText xml:space="preserve">, i.e. </w:delText>
        </w:r>
      </w:del>
      <w:r>
        <w:rPr>
          <w:rFonts w:ascii="Times" w:hAnsi="Times"/>
        </w:rPr>
        <w:t>the integration of different sensors into one integrated sensation.</w:t>
      </w:r>
    </w:p>
    <w:p w:rsidR="00610A17" w:rsidDel="005110C7" w:rsidRDefault="00610A17">
      <w:pPr>
        <w:pStyle w:val="FreeForm"/>
        <w:jc w:val="both"/>
        <w:rPr>
          <w:del w:id="78" w:author="Joan Taylor" w:date="2011-06-06T09:03:00Z"/>
          <w:rFonts w:ascii="Times" w:hAnsi="Times"/>
        </w:rPr>
      </w:pPr>
    </w:p>
    <w:p w:rsidR="00610A17" w:rsidRDefault="00610A17">
      <w:pPr>
        <w:pStyle w:val="FreeForm"/>
        <w:jc w:val="both"/>
        <w:rPr>
          <w:rFonts w:ascii="Times" w:hAnsi="Times"/>
        </w:rPr>
      </w:pPr>
    </w:p>
    <w:p w:rsidR="00610A17" w:rsidRDefault="00610A17" w:rsidP="008272A3">
      <w:pPr>
        <w:pStyle w:val="FreeForm"/>
        <w:jc w:val="both"/>
        <w:outlineLvl w:val="0"/>
        <w:rPr>
          <w:rFonts w:ascii="Times" w:hAnsi="Times"/>
          <w:b/>
        </w:rPr>
      </w:pPr>
      <w:r>
        <w:rPr>
          <w:rFonts w:ascii="Times" w:hAnsi="Times"/>
          <w:b/>
        </w:rPr>
        <w:t>Properties and Types of Sensors</w:t>
      </w:r>
    </w:p>
    <w:p w:rsidR="00610A17" w:rsidRDefault="00610A17">
      <w:pPr>
        <w:pStyle w:val="FreeForm"/>
        <w:spacing w:after="240"/>
        <w:jc w:val="both"/>
        <w:rPr>
          <w:rFonts w:ascii="Times" w:hAnsi="Times"/>
        </w:rPr>
      </w:pPr>
      <w:r>
        <w:rPr>
          <w:rFonts w:ascii="Times" w:hAnsi="Times"/>
        </w:rPr>
        <w:t xml:space="preserve">In general, a sensor is a device that measures a physical quantity and converts it into a signal </w:t>
      </w:r>
      <w:del w:id="79" w:author="Joan Taylor" w:date="2011-06-06T09:03:00Z">
        <w:r w:rsidDel="005110C7">
          <w:rPr>
            <w:rFonts w:ascii="Times" w:hAnsi="Times"/>
          </w:rPr>
          <w:delText xml:space="preserve">which </w:delText>
        </w:r>
      </w:del>
      <w:ins w:id="80" w:author="Joan Taylor" w:date="2011-06-06T09:03:00Z">
        <w:r w:rsidR="005110C7">
          <w:rPr>
            <w:rFonts w:ascii="Times" w:hAnsi="Times"/>
          </w:rPr>
          <w:t>that</w:t>
        </w:r>
        <w:r w:rsidR="005110C7">
          <w:rPr>
            <w:rFonts w:ascii="Times" w:hAnsi="Times"/>
          </w:rPr>
          <w:t xml:space="preserve"> </w:t>
        </w:r>
        <w:r w:rsidR="005110C7">
          <w:rPr>
            <w:rFonts w:ascii="Times" w:hAnsi="Times"/>
          </w:rPr>
          <w:t xml:space="preserve">an observer or instrument </w:t>
        </w:r>
      </w:ins>
      <w:r>
        <w:rPr>
          <w:rFonts w:ascii="Times" w:hAnsi="Times"/>
        </w:rPr>
        <w:t>can</w:t>
      </w:r>
      <w:del w:id="81" w:author="Joan Taylor" w:date="2011-06-06T09:03:00Z">
        <w:r w:rsidDel="005110C7">
          <w:rPr>
            <w:rFonts w:ascii="Times" w:hAnsi="Times"/>
          </w:rPr>
          <w:delText xml:space="preserve"> be</w:delText>
        </w:r>
      </w:del>
      <w:r>
        <w:rPr>
          <w:rFonts w:ascii="Times" w:hAnsi="Times"/>
        </w:rPr>
        <w:t xml:space="preserve"> read</w:t>
      </w:r>
      <w:del w:id="82" w:author="Joan Taylor" w:date="2011-06-06T09:03:00Z">
        <w:r w:rsidDel="005110C7">
          <w:rPr>
            <w:rFonts w:ascii="Times" w:hAnsi="Times"/>
          </w:rPr>
          <w:delText xml:space="preserve"> by an observer or by an instrument</w:delText>
        </w:r>
      </w:del>
      <w:r>
        <w:rPr>
          <w:rFonts w:ascii="Times" w:hAnsi="Times"/>
        </w:rPr>
        <w:t xml:space="preserve">. Whether the sensor is human-made or </w:t>
      </w:r>
      <w:del w:id="83" w:author="Joan Taylor" w:date="2011-06-06T09:14:00Z">
        <w:r w:rsidDel="00710E17">
          <w:rPr>
            <w:rFonts w:ascii="Times" w:hAnsi="Times"/>
          </w:rPr>
          <w:delText xml:space="preserve">biological </w:delText>
        </w:r>
      </w:del>
      <w:ins w:id="84" w:author="Joan Taylor" w:date="2011-06-06T09:14:00Z">
        <w:r w:rsidR="00710E17">
          <w:rPr>
            <w:rFonts w:ascii="Times" w:hAnsi="Times"/>
          </w:rPr>
          <w:t>from nature</w:t>
        </w:r>
        <w:r w:rsidR="00710E17">
          <w:rPr>
            <w:rFonts w:ascii="Times" w:hAnsi="Times"/>
          </w:rPr>
          <w:t xml:space="preserve"> </w:t>
        </w:r>
      </w:ins>
      <w:del w:id="85" w:author="Joan Taylor" w:date="2011-06-06T09:14:00Z">
        <w:r w:rsidDel="00710E17">
          <w:rPr>
            <w:rFonts w:ascii="Times" w:hAnsi="Times"/>
          </w:rPr>
          <w:delText xml:space="preserve">nature </w:delText>
        </w:r>
      </w:del>
      <w:r>
        <w:rPr>
          <w:rFonts w:ascii="Times" w:hAnsi="Times"/>
        </w:rPr>
        <w:t xml:space="preserve">does not matter. An ideal sensor </w:t>
      </w:r>
      <w:del w:id="86" w:author="Joan Taylor" w:date="2011-06-06T09:15:00Z">
        <w:r w:rsidDel="00710E17">
          <w:rPr>
            <w:rFonts w:ascii="Times" w:hAnsi="Times"/>
          </w:rPr>
          <w:delText xml:space="preserve">has the following properties: It </w:delText>
        </w:r>
      </w:del>
      <w:r>
        <w:rPr>
          <w:rFonts w:ascii="Times" w:hAnsi="Times"/>
        </w:rPr>
        <w:t>is sensitive to the measured property, insensitive to any other property, and does not influence the measured property. Of course, no perfect sensor exists</w:t>
      </w:r>
      <w:del w:id="87" w:author="Joan Taylor" w:date="2011-06-06T09:15:00Z">
        <w:r w:rsidDel="00710E17">
          <w:rPr>
            <w:rFonts w:ascii="Times" w:hAnsi="Times"/>
          </w:rPr>
          <w:delText>,</w:delText>
        </w:r>
      </w:del>
      <w:r>
        <w:rPr>
          <w:rFonts w:ascii="Times" w:hAnsi="Times"/>
        </w:rPr>
        <w:t xml:space="preserve"> </w:t>
      </w:r>
      <w:del w:id="88" w:author="Joan Taylor" w:date="2011-06-06T09:15:00Z">
        <w:r w:rsidDel="00710E17">
          <w:rPr>
            <w:rFonts w:ascii="Times" w:hAnsi="Times"/>
          </w:rPr>
          <w:delText xml:space="preserve">since </w:delText>
        </w:r>
      </w:del>
      <w:ins w:id="89" w:author="Joan Taylor" w:date="2011-06-06T09:15:00Z">
        <w:r w:rsidR="00710E17">
          <w:rPr>
            <w:rFonts w:ascii="Times" w:hAnsi="Times"/>
          </w:rPr>
          <w:t>because</w:t>
        </w:r>
        <w:r w:rsidR="00710E17">
          <w:rPr>
            <w:rFonts w:ascii="Times" w:hAnsi="Times"/>
          </w:rPr>
          <w:t xml:space="preserve"> </w:t>
        </w:r>
      </w:ins>
      <w:r>
        <w:rPr>
          <w:rFonts w:ascii="Times" w:hAnsi="Times"/>
        </w:rPr>
        <w:t xml:space="preserve">the laws of physics state that energy is conserved and </w:t>
      </w:r>
      <w:del w:id="90" w:author="Joan Taylor" w:date="2011-06-06T09:15:00Z">
        <w:r w:rsidDel="00710E17">
          <w:rPr>
            <w:rFonts w:ascii="Times" w:hAnsi="Times"/>
          </w:rPr>
          <w:delText xml:space="preserve">any </w:delText>
        </w:r>
      </w:del>
      <w:r>
        <w:rPr>
          <w:rFonts w:ascii="Times" w:hAnsi="Times"/>
        </w:rPr>
        <w:t>sensors need</w:t>
      </w:r>
      <w:del w:id="91" w:author="Joan Taylor" w:date="2011-06-06T09:15:00Z">
        <w:r w:rsidDel="00710E17">
          <w:rPr>
            <w:rFonts w:ascii="Times" w:hAnsi="Times"/>
          </w:rPr>
          <w:delText>s</w:delText>
        </w:r>
      </w:del>
      <w:r>
        <w:rPr>
          <w:rFonts w:ascii="Times" w:hAnsi="Times"/>
        </w:rPr>
        <w:t xml:space="preserve"> a transfer of energy to function</w:t>
      </w:r>
      <w:del w:id="92" w:author="Joan Taylor" w:date="2011-06-06T09:20:00Z">
        <w:r w:rsidDel="00B42E4A">
          <w:rPr>
            <w:rFonts w:ascii="Times" w:hAnsi="Times"/>
          </w:rPr>
          <w:delText xml:space="preserve">, </w:delText>
        </w:r>
      </w:del>
      <w:ins w:id="93" w:author="Joan Taylor" w:date="2011-06-06T09:20:00Z">
        <w:r w:rsidR="00B42E4A">
          <w:rPr>
            <w:rFonts w:ascii="Times" w:hAnsi="Times"/>
          </w:rPr>
          <w:t>.</w:t>
        </w:r>
        <w:r w:rsidR="00B42E4A">
          <w:rPr>
            <w:rFonts w:ascii="Times" w:hAnsi="Times"/>
          </w:rPr>
          <w:t xml:space="preserve"> </w:t>
        </w:r>
      </w:ins>
      <w:del w:id="94" w:author="Joan Taylor" w:date="2011-06-06T09:20:00Z">
        <w:r w:rsidDel="00B42E4A">
          <w:rPr>
            <w:rFonts w:ascii="Times" w:hAnsi="Times"/>
          </w:rPr>
          <w:delText xml:space="preserve">after </w:delText>
        </w:r>
      </w:del>
      <w:ins w:id="95" w:author="Joan Taylor" w:date="2011-06-06T09:20:00Z">
        <w:r w:rsidR="00B42E4A">
          <w:rPr>
            <w:rFonts w:ascii="Times" w:hAnsi="Times"/>
          </w:rPr>
          <w:t>A</w:t>
        </w:r>
        <w:r w:rsidR="00B42E4A">
          <w:rPr>
            <w:rFonts w:ascii="Times" w:hAnsi="Times"/>
          </w:rPr>
          <w:t xml:space="preserve">fter </w:t>
        </w:r>
      </w:ins>
      <w:r>
        <w:rPr>
          <w:rFonts w:ascii="Times" w:hAnsi="Times"/>
        </w:rPr>
        <w:t>all</w:t>
      </w:r>
      <w:ins w:id="96" w:author="Joan Taylor" w:date="2011-06-06T09:20:00Z">
        <w:r w:rsidR="00B42E4A">
          <w:rPr>
            <w:rFonts w:ascii="Times" w:hAnsi="Times"/>
          </w:rPr>
          <w:t>,</w:t>
        </w:r>
      </w:ins>
      <w:r>
        <w:rPr>
          <w:rFonts w:ascii="Times" w:hAnsi="Times"/>
        </w:rPr>
        <w:t xml:space="preserve"> the </w:t>
      </w:r>
      <w:r w:rsidRPr="00EF4E87">
        <w:rPr>
          <w:rFonts w:ascii="Times" w:hAnsi="Times"/>
          <w:b/>
          <w:rPrChange w:id="97" w:author="Joan Taylor" w:date="2011-06-06T12:56:00Z">
            <w:rPr>
              <w:rFonts w:ascii="Times" w:hAnsi="Times"/>
            </w:rPr>
          </w:rPrChange>
        </w:rPr>
        <w:t>photos</w:t>
      </w:r>
      <w:ins w:id="98" w:author="Joan Taylor" w:date="2011-06-06T12:56:00Z">
        <w:r w:rsidR="00EF4E87">
          <w:rPr>
            <w:rFonts w:ascii="Times" w:hAnsi="Times"/>
            <w:b/>
          </w:rPr>
          <w:t xml:space="preserve"> </w:t>
        </w:r>
        <w:r w:rsidR="00EF4E87" w:rsidRPr="00EF4E87">
          <w:rPr>
            <w:rFonts w:ascii="Times" w:hAnsi="Times"/>
            <w:b/>
            <w:rPrChange w:id="99" w:author="Joan Taylor" w:date="2011-06-06T12:56:00Z">
              <w:rPr>
                <w:rFonts w:ascii="Times" w:hAnsi="Times"/>
              </w:rPr>
            </w:rPrChange>
          </w:rPr>
          <w:t>//photons?//</w:t>
        </w:r>
      </w:ins>
      <w:r>
        <w:rPr>
          <w:rFonts w:ascii="Times" w:hAnsi="Times"/>
        </w:rPr>
        <w:t xml:space="preserve"> absorbed in the retina of a human eye interfere with the universe in the sense that </w:t>
      </w:r>
      <w:ins w:id="100" w:author="Joan Taylor" w:date="2011-06-06T09:20:00Z">
        <w:r w:rsidR="00B42E4A">
          <w:rPr>
            <w:rFonts w:ascii="Times" w:hAnsi="Times"/>
            <w:b/>
          </w:rPr>
          <w:t>//if they were not absorbed by the human eye,</w:t>
        </w:r>
      </w:ins>
      <w:ins w:id="101" w:author="Joan Taylor" w:date="2011-06-06T09:21:00Z">
        <w:r w:rsidR="00B42E4A">
          <w:rPr>
            <w:rFonts w:ascii="Times" w:hAnsi="Times"/>
            <w:b/>
          </w:rPr>
          <w:t>//</w:t>
        </w:r>
      </w:ins>
      <w:ins w:id="102" w:author="Joan Taylor" w:date="2011-06-06T09:20:00Z">
        <w:r w:rsidR="00B42E4A">
          <w:rPr>
            <w:rFonts w:ascii="Times" w:hAnsi="Times"/>
            <w:b/>
          </w:rPr>
          <w:t xml:space="preserve"> </w:t>
        </w:r>
      </w:ins>
      <w:r>
        <w:rPr>
          <w:rFonts w:ascii="Times" w:hAnsi="Times"/>
        </w:rPr>
        <w:t>the</w:t>
      </w:r>
      <w:del w:id="103" w:author="Joan Taylor" w:date="2011-06-06T09:21:00Z">
        <w:r w:rsidDel="00B42E4A">
          <w:rPr>
            <w:rFonts w:ascii="Times" w:hAnsi="Times"/>
          </w:rPr>
          <w:delText xml:space="preserve"> photos</w:delText>
        </w:r>
      </w:del>
      <w:ins w:id="104" w:author="Joan Taylor" w:date="2011-06-06T09:21:00Z">
        <w:r w:rsidR="00B42E4A">
          <w:rPr>
            <w:rFonts w:ascii="Times" w:hAnsi="Times"/>
          </w:rPr>
          <w:t>y</w:t>
        </w:r>
      </w:ins>
      <w:r>
        <w:rPr>
          <w:rFonts w:ascii="Times" w:hAnsi="Times"/>
        </w:rPr>
        <w:t xml:space="preserve"> would not be absorbed at all or would be absorbed by a different object. In practice, however, these rules help </w:t>
      </w:r>
      <w:del w:id="105" w:author="Joan Taylor" w:date="2011-06-06T09:21:00Z">
        <w:r w:rsidDel="00B42E4A">
          <w:rPr>
            <w:rFonts w:ascii="Times" w:hAnsi="Times"/>
          </w:rPr>
          <w:delText xml:space="preserve">optimizing </w:delText>
        </w:r>
      </w:del>
      <w:ins w:id="106" w:author="Joan Taylor" w:date="2011-06-06T09:21:00Z">
        <w:r w:rsidR="00B42E4A">
          <w:rPr>
            <w:rFonts w:ascii="Times" w:hAnsi="Times"/>
          </w:rPr>
          <w:t>optimiz</w:t>
        </w:r>
        <w:r w:rsidR="00B42E4A">
          <w:rPr>
            <w:rFonts w:ascii="Times" w:hAnsi="Times"/>
          </w:rPr>
          <w:t>e</w:t>
        </w:r>
        <w:r w:rsidR="00B42E4A">
          <w:rPr>
            <w:rFonts w:ascii="Times" w:hAnsi="Times"/>
          </w:rPr>
          <w:t xml:space="preserve"> </w:t>
        </w:r>
      </w:ins>
      <w:del w:id="107" w:author="Joan Taylor" w:date="2011-06-06T09:21:00Z">
        <w:r w:rsidDel="00B42E4A">
          <w:rPr>
            <w:rFonts w:ascii="Times" w:hAnsi="Times"/>
          </w:rPr>
          <w:delText xml:space="preserve">the </w:delText>
        </w:r>
      </w:del>
      <w:ins w:id="108" w:author="Joan Taylor" w:date="2011-06-06T09:21:00Z">
        <w:r w:rsidR="00B42E4A">
          <w:rPr>
            <w:rFonts w:ascii="Times" w:hAnsi="Times"/>
          </w:rPr>
          <w:t xml:space="preserve">sensor </w:t>
        </w:r>
      </w:ins>
      <w:r>
        <w:rPr>
          <w:rFonts w:ascii="Times" w:hAnsi="Times"/>
        </w:rPr>
        <w:t>development</w:t>
      </w:r>
      <w:del w:id="109" w:author="Joan Taylor" w:date="2011-06-06T09:21:00Z">
        <w:r w:rsidDel="00B42E4A">
          <w:rPr>
            <w:rFonts w:ascii="Times" w:hAnsi="Times"/>
          </w:rPr>
          <w:delText xml:space="preserve"> of sensors</w:delText>
        </w:r>
      </w:del>
      <w:r>
        <w:rPr>
          <w:rFonts w:ascii="Times" w:hAnsi="Times"/>
        </w:rPr>
        <w:t xml:space="preserve">. </w:t>
      </w:r>
      <w:del w:id="110" w:author="Joan Taylor" w:date="2011-06-06T12:56:00Z">
        <w:r w:rsidDel="00EF4E87">
          <w:rPr>
            <w:rFonts w:ascii="Times" w:hAnsi="Times"/>
          </w:rPr>
          <w:delText xml:space="preserve">It </w:delText>
        </w:r>
      </w:del>
      <w:ins w:id="111" w:author="Joan Taylor" w:date="2011-06-06T12:56:00Z">
        <w:r w:rsidR="00EF4E87">
          <w:rPr>
            <w:rFonts w:ascii="Times" w:hAnsi="Times"/>
          </w:rPr>
          <w:t>They</w:t>
        </w:r>
        <w:r w:rsidR="00EF4E87">
          <w:rPr>
            <w:rFonts w:ascii="Times" w:hAnsi="Times"/>
          </w:rPr>
          <w:t xml:space="preserve"> </w:t>
        </w:r>
      </w:ins>
      <w:r>
        <w:rPr>
          <w:rFonts w:ascii="Times" w:hAnsi="Times"/>
        </w:rPr>
        <w:t>also help</w:t>
      </w:r>
      <w:del w:id="112" w:author="Joan Taylor" w:date="2011-06-06T12:56:00Z">
        <w:r w:rsidDel="00EF4E87">
          <w:rPr>
            <w:rFonts w:ascii="Times" w:hAnsi="Times"/>
          </w:rPr>
          <w:delText>s</w:delText>
        </w:r>
      </w:del>
      <w:del w:id="113" w:author="Joan Taylor" w:date="2011-06-06T12:57:00Z">
        <w:r w:rsidDel="00EF4E87">
          <w:rPr>
            <w:rFonts w:ascii="Times" w:hAnsi="Times"/>
          </w:rPr>
          <w:delText xml:space="preserve"> </w:delText>
        </w:r>
      </w:del>
      <w:ins w:id="114" w:author="Joan Taylor" w:date="2011-06-06T12:57:00Z">
        <w:r w:rsidR="00EF4E87">
          <w:rPr>
            <w:rFonts w:ascii="Times" w:hAnsi="Times"/>
          </w:rPr>
          <w:t xml:space="preserve"> </w:t>
        </w:r>
      </w:ins>
      <w:r>
        <w:rPr>
          <w:rFonts w:ascii="Times" w:hAnsi="Times"/>
        </w:rPr>
        <w:t xml:space="preserve">to </w:t>
      </w:r>
      <w:del w:id="115" w:author="Joan Taylor" w:date="2011-06-06T12:57:00Z">
        <w:r w:rsidDel="00EF4E87">
          <w:rPr>
            <w:rFonts w:ascii="Times" w:hAnsi="Times"/>
          </w:rPr>
          <w:delText xml:space="preserve">understand </w:delText>
        </w:r>
      </w:del>
      <w:ins w:id="116" w:author="Joan Taylor" w:date="2011-06-06T12:57:00Z">
        <w:r w:rsidR="00EF4E87">
          <w:rPr>
            <w:rFonts w:ascii="Times" w:hAnsi="Times"/>
          </w:rPr>
          <w:t xml:space="preserve">distinguish </w:t>
        </w:r>
      </w:ins>
      <w:r>
        <w:rPr>
          <w:rFonts w:ascii="Times" w:hAnsi="Times"/>
        </w:rPr>
        <w:t>common deviations from ideal sensors</w:t>
      </w:r>
      <w:del w:id="117" w:author="Joan Taylor" w:date="2011-06-06T09:21:00Z">
        <w:r w:rsidDel="00B42E4A">
          <w:rPr>
            <w:rFonts w:ascii="Times" w:hAnsi="Times"/>
          </w:rPr>
          <w:delText xml:space="preserve">, </w:delText>
        </w:r>
      </w:del>
      <w:ins w:id="118" w:author="Joan Taylor" w:date="2011-06-06T09:21:00Z">
        <w:r w:rsidR="00B42E4A">
          <w:rPr>
            <w:rFonts w:ascii="Times" w:hAnsi="Times"/>
          </w:rPr>
          <w:t>;</w:t>
        </w:r>
        <w:r w:rsidR="00B42E4A">
          <w:rPr>
            <w:rFonts w:ascii="Times" w:hAnsi="Times"/>
          </w:rPr>
          <w:t xml:space="preserve"> </w:t>
        </w:r>
      </w:ins>
      <w:r>
        <w:rPr>
          <w:rFonts w:ascii="Times" w:hAnsi="Times"/>
        </w:rPr>
        <w:t xml:space="preserve">in fact, it’s these deviations that multimedia computing </w:t>
      </w:r>
      <w:del w:id="119" w:author="Joan Taylor" w:date="2011-06-06T09:22:00Z">
        <w:r w:rsidDel="00B42E4A">
          <w:rPr>
            <w:rFonts w:ascii="Times" w:hAnsi="Times"/>
          </w:rPr>
          <w:delText xml:space="preserve">utilizes </w:delText>
        </w:r>
      </w:del>
      <w:ins w:id="120" w:author="Joan Taylor" w:date="2011-06-06T09:22:00Z">
        <w:r w:rsidR="00B42E4A">
          <w:rPr>
            <w:rFonts w:ascii="Times" w:hAnsi="Times"/>
          </w:rPr>
          <w:t>u</w:t>
        </w:r>
        <w:r w:rsidR="00B42E4A">
          <w:rPr>
            <w:rFonts w:ascii="Times" w:hAnsi="Times"/>
          </w:rPr>
          <w:t>s</w:t>
        </w:r>
        <w:r w:rsidR="00B42E4A">
          <w:rPr>
            <w:rFonts w:ascii="Times" w:hAnsi="Times"/>
          </w:rPr>
          <w:t xml:space="preserve">es </w:t>
        </w:r>
      </w:ins>
      <w:r>
        <w:rPr>
          <w:rFonts w:ascii="Times" w:hAnsi="Times"/>
        </w:rPr>
        <w:t xml:space="preserve">for compression, corrects when reproducing signals, and </w:t>
      </w:r>
      <w:del w:id="121" w:author="Joan Taylor" w:date="2011-06-06T12:57:00Z">
        <w:r w:rsidDel="00EF4E87">
          <w:rPr>
            <w:rFonts w:ascii="Times" w:hAnsi="Times"/>
          </w:rPr>
          <w:delText xml:space="preserve">analyses </w:delText>
        </w:r>
      </w:del>
      <w:ins w:id="122" w:author="Joan Taylor" w:date="2011-06-06T12:57:00Z">
        <w:r w:rsidR="00EF4E87">
          <w:rPr>
            <w:rFonts w:ascii="Times" w:hAnsi="Times"/>
          </w:rPr>
          <w:t>analy</w:t>
        </w:r>
        <w:r w:rsidR="00EF4E87">
          <w:rPr>
            <w:rFonts w:ascii="Times" w:hAnsi="Times"/>
          </w:rPr>
          <w:t>z</w:t>
        </w:r>
        <w:r w:rsidR="00EF4E87">
          <w:rPr>
            <w:rFonts w:ascii="Times" w:hAnsi="Times"/>
          </w:rPr>
          <w:t xml:space="preserve">es </w:t>
        </w:r>
      </w:ins>
      <w:r>
        <w:rPr>
          <w:rFonts w:ascii="Times" w:hAnsi="Times"/>
        </w:rPr>
        <w:t>for content</w:t>
      </w:r>
      <w:del w:id="123" w:author="Joan Taylor" w:date="2011-06-06T12:58:00Z">
        <w:r w:rsidDel="00EF4E87">
          <w:rPr>
            <w:rFonts w:ascii="Times" w:hAnsi="Times"/>
          </w:rPr>
          <w:delText xml:space="preserve"> analysis</w:delText>
        </w:r>
      </w:del>
      <w:r>
        <w:rPr>
          <w:rFonts w:ascii="Times" w:hAnsi="Times"/>
        </w:rPr>
        <w:t xml:space="preserve">. </w:t>
      </w:r>
      <w:del w:id="124" w:author="Joan Taylor" w:date="2011-06-06T09:22:00Z">
        <w:r w:rsidRPr="00EF4E87" w:rsidDel="00B42E4A">
          <w:rPr>
            <w:rFonts w:ascii="Times" w:hAnsi="Times"/>
            <w:strike/>
            <w:rPrChange w:id="125" w:author="Joan Taylor" w:date="2011-06-06T12:58:00Z">
              <w:rPr>
                <w:rFonts w:ascii="Times" w:hAnsi="Times"/>
              </w:rPr>
            </w:rPrChange>
          </w:rPr>
          <w:delText xml:space="preserve">Many </w:delText>
        </w:r>
      </w:del>
      <w:del w:id="126" w:author="Joan Taylor" w:date="2011-06-06T12:58:00Z">
        <w:r w:rsidRPr="00EF4E87" w:rsidDel="00EF4E87">
          <w:rPr>
            <w:rFonts w:ascii="Times" w:hAnsi="Times"/>
            <w:strike/>
            <w:rPrChange w:id="127" w:author="Joan Taylor" w:date="2011-06-06T12:58:00Z">
              <w:rPr>
                <w:rFonts w:ascii="Times" w:hAnsi="Times"/>
              </w:rPr>
            </w:rPrChange>
          </w:rPr>
          <w:delText xml:space="preserve">of them </w:delText>
        </w:r>
      </w:del>
      <w:del w:id="128" w:author="Joan Taylor" w:date="2011-06-06T09:22:00Z">
        <w:r w:rsidRPr="00EF4E87" w:rsidDel="00B42E4A">
          <w:rPr>
            <w:rFonts w:ascii="Times" w:hAnsi="Times"/>
            <w:strike/>
            <w:rPrChange w:id="129" w:author="Joan Taylor" w:date="2011-06-06T12:58:00Z">
              <w:rPr>
                <w:rFonts w:ascii="Times" w:hAnsi="Times"/>
              </w:rPr>
            </w:rPrChange>
          </w:rPr>
          <w:delText xml:space="preserve">have already been discussed </w:delText>
        </w:r>
      </w:del>
      <w:del w:id="130" w:author="Joan Taylor" w:date="2011-06-06T12:58:00Z">
        <w:r w:rsidRPr="00EF4E87" w:rsidDel="00EF4E87">
          <w:rPr>
            <w:rFonts w:ascii="Times" w:hAnsi="Times"/>
            <w:strike/>
            <w:rPrChange w:id="131" w:author="Joan Taylor" w:date="2011-06-06T12:58:00Z">
              <w:rPr>
                <w:rFonts w:ascii="Times" w:hAnsi="Times"/>
              </w:rPr>
            </w:rPrChange>
          </w:rPr>
          <w:delText xml:space="preserve">in previous </w:delText>
        </w:r>
        <w:commentRangeStart w:id="132"/>
        <w:r w:rsidRPr="00EF4E87" w:rsidDel="00EF4E87">
          <w:rPr>
            <w:rFonts w:ascii="Times" w:hAnsi="Times"/>
            <w:strike/>
            <w:rPrChange w:id="133" w:author="Joan Taylor" w:date="2011-06-06T12:58:00Z">
              <w:rPr>
                <w:rFonts w:ascii="Times" w:hAnsi="Times"/>
              </w:rPr>
            </w:rPrChange>
          </w:rPr>
          <w:delText>chapters</w:delText>
        </w:r>
        <w:commentRangeEnd w:id="132"/>
        <w:r w:rsidR="004D3864" w:rsidRPr="00EF4E87" w:rsidDel="00EF4E87">
          <w:rPr>
            <w:rStyle w:val="CommentReference"/>
            <w:rFonts w:ascii="Times New Roman" w:hAnsi="Times New Roman"/>
            <w:strike/>
            <w:rPrChange w:id="134" w:author="Joan Taylor" w:date="2011-06-06T12:58:00Z">
              <w:rPr>
                <w:rStyle w:val="CommentReference"/>
                <w:rFonts w:ascii="Times New Roman" w:hAnsi="Times New Roman"/>
              </w:rPr>
            </w:rPrChange>
          </w:rPr>
          <w:commentReference w:id="132"/>
        </w:r>
      </w:del>
      <w:del w:id="135" w:author="Joan Taylor" w:date="2011-06-06T09:22:00Z">
        <w:r w:rsidRPr="00EF4E87" w:rsidDel="00B42E4A">
          <w:rPr>
            <w:rFonts w:ascii="Times" w:hAnsi="Times"/>
            <w:strike/>
            <w:rPrChange w:id="136" w:author="Joan Taylor" w:date="2011-06-06T12:58:00Z">
              <w:rPr>
                <w:rFonts w:ascii="Times" w:hAnsi="Times"/>
              </w:rPr>
            </w:rPrChange>
          </w:rPr>
          <w:delText xml:space="preserve">: </w:delText>
        </w:r>
      </w:del>
    </w:p>
    <w:p w:rsidR="00EF4E87" w:rsidRDefault="00610A17">
      <w:pPr>
        <w:pStyle w:val="FreeForm"/>
        <w:spacing w:after="240"/>
        <w:jc w:val="both"/>
        <w:rPr>
          <w:ins w:id="137" w:author="Joan Taylor" w:date="2011-06-06T12:58:00Z"/>
          <w:rFonts w:ascii="Times" w:hAnsi="Times"/>
        </w:rPr>
      </w:pPr>
      <w:commentRangeStart w:id="138"/>
      <w:r>
        <w:rPr>
          <w:rFonts w:ascii="Times" w:hAnsi="Times"/>
        </w:rPr>
        <w:t>If the sensor is not ideal, several types of deviations can typically be observed</w:t>
      </w:r>
      <w:del w:id="139" w:author="Joan Taylor" w:date="2011-06-06T12:58:00Z">
        <w:r w:rsidDel="00EF4E87">
          <w:rPr>
            <w:rFonts w:ascii="Times" w:hAnsi="Times"/>
          </w:rPr>
          <w:delText xml:space="preserve">: </w:delText>
        </w:r>
      </w:del>
      <w:ins w:id="140" w:author="Joan Taylor" w:date="2011-06-06T12:58:00Z">
        <w:r w:rsidR="00EF4E87">
          <w:rPr>
            <w:rFonts w:ascii="Times" w:hAnsi="Times"/>
          </w:rPr>
          <w:t>.</w:t>
        </w:r>
        <w:r w:rsidR="00EF4E87">
          <w:rPr>
            <w:rFonts w:ascii="Times" w:hAnsi="Times"/>
          </w:rPr>
          <w:t xml:space="preserve"> </w:t>
        </w:r>
      </w:ins>
    </w:p>
    <w:p w:rsidR="00EC3801" w:rsidRDefault="00EF4E87">
      <w:pPr>
        <w:pStyle w:val="FreeForm"/>
        <w:spacing w:after="240"/>
        <w:jc w:val="both"/>
        <w:rPr>
          <w:ins w:id="141" w:author="Joan Taylor" w:date="2011-06-06T13:21:00Z"/>
          <w:rFonts w:ascii="Times" w:hAnsi="Times"/>
        </w:rPr>
      </w:pPr>
      <w:ins w:id="142" w:author="Joan Taylor" w:date="2011-06-06T12:58:00Z">
        <w:r>
          <w:rPr>
            <w:rFonts w:ascii="Times" w:hAnsi="Times"/>
          </w:rPr>
          <w:t xml:space="preserve">First, </w:t>
        </w:r>
      </w:ins>
      <w:del w:id="143" w:author="Joan Taylor" w:date="2011-06-06T12:59:00Z">
        <w:r w:rsidR="00610A17" w:rsidDel="00EF4E87">
          <w:rPr>
            <w:rFonts w:ascii="Times" w:hAnsi="Times"/>
          </w:rPr>
          <w:delText>N</w:delText>
        </w:r>
      </w:del>
      <w:ins w:id="144" w:author="Joan Taylor" w:date="2011-06-06T12:59:00Z">
        <w:r>
          <w:rPr>
            <w:rFonts w:ascii="Times" w:hAnsi="Times"/>
          </w:rPr>
          <w:t>n</w:t>
        </w:r>
      </w:ins>
      <w:r w:rsidR="00610A17">
        <w:rPr>
          <w:rFonts w:ascii="Times" w:hAnsi="Times"/>
        </w:rPr>
        <w:t>o sensor has unlimited range. Therefore</w:t>
      </w:r>
      <w:ins w:id="145" w:author="Joan Taylor" w:date="2011-06-06T13:17:00Z">
        <w:r w:rsidR="00EC3801">
          <w:rPr>
            <w:rFonts w:ascii="Times" w:hAnsi="Times"/>
          </w:rPr>
          <w:t>,</w:t>
        </w:r>
      </w:ins>
      <w:r w:rsidR="00610A17">
        <w:rPr>
          <w:rFonts w:ascii="Times" w:hAnsi="Times"/>
        </w:rPr>
        <w:t xml:space="preserve"> the sensor might saturate</w:t>
      </w:r>
      <w:ins w:id="146" w:author="Joan Taylor" w:date="2011-06-06T13:18:00Z">
        <w:r w:rsidR="00EC3801">
          <w:rPr>
            <w:rFonts w:ascii="Times" w:hAnsi="Times" w:cs="Times"/>
          </w:rPr>
          <w:t xml:space="preserve">; </w:t>
        </w:r>
      </w:ins>
      <w:ins w:id="147" w:author="Joan Taylor" w:date="2011-06-06T12:59:00Z">
        <w:r>
          <w:rPr>
            <w:rFonts w:ascii="Times" w:hAnsi="Times"/>
          </w:rPr>
          <w:t>that is,</w:t>
        </w:r>
      </w:ins>
      <w:del w:id="148" w:author="Joan Taylor" w:date="2011-06-06T12:59:00Z">
        <w:r w:rsidR="00610A17" w:rsidDel="00EF4E87">
          <w:rPr>
            <w:rFonts w:ascii="Times" w:hAnsi="Times"/>
          </w:rPr>
          <w:delText>, i.e.</w:delText>
        </w:r>
      </w:del>
      <w:r w:rsidR="00610A17">
        <w:rPr>
          <w:rFonts w:ascii="Times" w:hAnsi="Times"/>
        </w:rPr>
        <w:t xml:space="preserve"> </w:t>
      </w:r>
      <w:del w:id="149" w:author="Joan Taylor" w:date="2011-06-06T13:17:00Z">
        <w:r w:rsidR="00610A17" w:rsidDel="00EC3801">
          <w:rPr>
            <w:rFonts w:ascii="Times" w:hAnsi="Times"/>
          </w:rPr>
          <w:delText xml:space="preserve">while </w:delText>
        </w:r>
      </w:del>
      <w:ins w:id="150" w:author="Joan Taylor" w:date="2011-06-06T13:17:00Z">
        <w:r w:rsidR="00EC3801">
          <w:rPr>
            <w:rFonts w:ascii="Times" w:hAnsi="Times"/>
          </w:rPr>
          <w:t>wh</w:t>
        </w:r>
        <w:r w:rsidR="00EC3801">
          <w:rPr>
            <w:rFonts w:ascii="Times" w:hAnsi="Times"/>
          </w:rPr>
          <w:t>er</w:t>
        </w:r>
        <w:r w:rsidR="00EC3801">
          <w:rPr>
            <w:rFonts w:ascii="Times" w:hAnsi="Times"/>
          </w:rPr>
          <w:t>e</w:t>
        </w:r>
        <w:r w:rsidR="00EC3801">
          <w:rPr>
            <w:rFonts w:ascii="Times" w:hAnsi="Times"/>
          </w:rPr>
          <w:t>as</w:t>
        </w:r>
        <w:r w:rsidR="00EC3801">
          <w:rPr>
            <w:rFonts w:ascii="Times" w:hAnsi="Times"/>
          </w:rPr>
          <w:t xml:space="preserve"> </w:t>
        </w:r>
      </w:ins>
      <w:r w:rsidR="00610A17">
        <w:rPr>
          <w:rFonts w:ascii="Times" w:hAnsi="Times"/>
        </w:rPr>
        <w:t>the ideal measurement response would suggest a further increase in output, the sensor outputs a maximum saturated value and/or breaks (</w:t>
      </w:r>
      <w:del w:id="151" w:author="Joan Taylor" w:date="2011-06-06T12:59:00Z">
        <w:r w:rsidR="00610A17" w:rsidDel="00EF4E87">
          <w:rPr>
            <w:rFonts w:ascii="Times" w:hAnsi="Times"/>
          </w:rPr>
          <w:delText xml:space="preserve">e.g </w:delText>
        </w:r>
      </w:del>
      <w:r w:rsidR="00610A17">
        <w:rPr>
          <w:rFonts w:ascii="Times" w:hAnsi="Times"/>
        </w:rPr>
        <w:t>compare</w:t>
      </w:r>
      <w:ins w:id="152" w:author="Joan Taylor" w:date="2011-06-06T12:59:00Z">
        <w:r>
          <w:rPr>
            <w:rFonts w:ascii="Times" w:hAnsi="Times"/>
          </w:rPr>
          <w:t>, for example,</w:t>
        </w:r>
      </w:ins>
      <w:r w:rsidR="00610A17">
        <w:rPr>
          <w:rFonts w:ascii="Times" w:hAnsi="Times"/>
        </w:rPr>
        <w:t xml:space="preserve"> human ears exposed to </w:t>
      </w:r>
      <w:del w:id="153" w:author="Joan Taylor" w:date="2011-06-06T12:59:00Z">
        <w:r w:rsidR="00610A17" w:rsidDel="00EF4E87">
          <w:rPr>
            <w:rFonts w:ascii="Times" w:hAnsi="Times"/>
          </w:rPr>
          <w:delText xml:space="preserve">too </w:delText>
        </w:r>
      </w:del>
      <w:ins w:id="154" w:author="Joan Taylor" w:date="2011-06-06T12:59:00Z">
        <w:r>
          <w:rPr>
            <w:rFonts w:ascii="Times" w:hAnsi="Times"/>
          </w:rPr>
          <w:t>too</w:t>
        </w:r>
        <w:r>
          <w:rPr>
            <w:rFonts w:ascii="Times" w:hAnsi="Times"/>
          </w:rPr>
          <w:t>-</w:t>
        </w:r>
      </w:ins>
      <w:r w:rsidR="00610A17">
        <w:rPr>
          <w:rFonts w:ascii="Times" w:hAnsi="Times"/>
        </w:rPr>
        <w:t>loud noises)</w:t>
      </w:r>
      <w:ins w:id="155" w:author="Joan Taylor" w:date="2011-06-06T13:00:00Z">
        <w:r>
          <w:rPr>
            <w:rFonts w:ascii="Times" w:hAnsi="Times"/>
          </w:rPr>
          <w:t>.</w:t>
        </w:r>
      </w:ins>
      <w:del w:id="156" w:author="Joan Taylor" w:date="2011-06-06T13:00:00Z">
        <w:r w:rsidR="00610A17" w:rsidDel="00EF4E87">
          <w:rPr>
            <w:rFonts w:ascii="Times" w:hAnsi="Times"/>
          </w:rPr>
          <w:delText>.</w:delText>
        </w:r>
      </w:del>
      <w:r w:rsidR="00610A17">
        <w:rPr>
          <w:rFonts w:ascii="Times" w:hAnsi="Times"/>
        </w:rPr>
        <w:t xml:space="preserve"> </w:t>
      </w:r>
      <w:r>
        <w:rPr>
          <w:rFonts w:ascii="Times" w:hAnsi="Times"/>
        </w:rPr>
        <w:t>T</w:t>
      </w:r>
      <w:r w:rsidR="00610A17">
        <w:rPr>
          <w:rFonts w:ascii="Times" w:hAnsi="Times"/>
        </w:rPr>
        <w:t>he</w:t>
      </w:r>
      <w:ins w:id="157" w:author="Joan Taylor" w:date="2011-06-06T13:00:00Z">
        <w:r>
          <w:rPr>
            <w:rFonts w:ascii="Times" w:hAnsi="Times"/>
          </w:rPr>
          <w:t xml:space="preserve"> range</w:t>
        </w:r>
        <w:r>
          <w:rPr>
            <w:rFonts w:ascii="Times" w:hAnsi="Times"/>
          </w:rPr>
          <w:t>’</w:t>
        </w:r>
        <w:r>
          <w:rPr>
            <w:rFonts w:ascii="Times" w:hAnsi="Times"/>
          </w:rPr>
          <w:t>s</w:t>
        </w:r>
      </w:ins>
      <w:r w:rsidR="00610A17">
        <w:rPr>
          <w:rFonts w:ascii="Times" w:hAnsi="Times"/>
        </w:rPr>
        <w:t xml:space="preserve"> lower bound </w:t>
      </w:r>
      <w:del w:id="158" w:author="Joan Taylor" w:date="2011-06-06T13:00:00Z">
        <w:r w:rsidR="00610A17" w:rsidDel="00EF4E87">
          <w:rPr>
            <w:rFonts w:ascii="Times" w:hAnsi="Times"/>
          </w:rPr>
          <w:delText xml:space="preserve">of the range </w:delText>
        </w:r>
      </w:del>
      <w:r w:rsidR="00610A17">
        <w:rPr>
          <w:rFonts w:ascii="Times" w:hAnsi="Times"/>
        </w:rPr>
        <w:t xml:space="preserve">is defined by the minimum amount of input that can be clearly distinguished from no input. If the output is not zero when the input is zero, the sensor is </w:t>
      </w:r>
      <w:del w:id="159" w:author="Joan Taylor" w:date="2011-06-06T13:01:00Z">
        <w:r w:rsidR="00610A17" w:rsidDel="00EF4E87">
          <w:rPr>
            <w:rFonts w:ascii="Times" w:hAnsi="Times"/>
          </w:rPr>
          <w:delText xml:space="preserve">called </w:delText>
        </w:r>
      </w:del>
      <w:ins w:id="160" w:author="Joan Taylor" w:date="2011-06-06T13:01:00Z">
        <w:r>
          <w:rPr>
            <w:rFonts w:ascii="Times" w:hAnsi="Times"/>
          </w:rPr>
          <w:t>sai</w:t>
        </w:r>
        <w:r>
          <w:rPr>
            <w:rFonts w:ascii="Times" w:hAnsi="Times"/>
          </w:rPr>
          <w:t xml:space="preserve">d </w:t>
        </w:r>
      </w:ins>
      <w:r w:rsidR="00610A17">
        <w:rPr>
          <w:rFonts w:ascii="Times" w:hAnsi="Times"/>
        </w:rPr>
        <w:t xml:space="preserve">to have an </w:t>
      </w:r>
      <w:r w:rsidR="00610A17" w:rsidRPr="00EF4E87">
        <w:rPr>
          <w:rFonts w:ascii="Times" w:hAnsi="Times"/>
          <w:i/>
          <w:rPrChange w:id="161" w:author="Joan Taylor" w:date="2011-06-06T13:01:00Z">
            <w:rPr>
              <w:rFonts w:ascii="Times" w:hAnsi="Times"/>
            </w:rPr>
          </w:rPrChange>
        </w:rPr>
        <w:t>offset</w:t>
      </w:r>
      <w:r w:rsidR="00610A17">
        <w:rPr>
          <w:rFonts w:ascii="Times" w:hAnsi="Times"/>
        </w:rPr>
        <w:t xml:space="preserve"> or </w:t>
      </w:r>
      <w:r w:rsidR="00610A17" w:rsidRPr="00EF4E87">
        <w:rPr>
          <w:rFonts w:ascii="Times" w:hAnsi="Times"/>
          <w:i/>
          <w:rPrChange w:id="162" w:author="Joan Taylor" w:date="2011-06-06T13:01:00Z">
            <w:rPr>
              <w:rFonts w:ascii="Times" w:hAnsi="Times"/>
            </w:rPr>
          </w:rPrChange>
        </w:rPr>
        <w:t>bias</w:t>
      </w:r>
      <w:r w:rsidR="00610A17">
        <w:rPr>
          <w:rFonts w:ascii="Times" w:hAnsi="Times"/>
        </w:rPr>
        <w:t xml:space="preserve">. </w:t>
      </w:r>
      <w:ins w:id="163" w:author="Joan Taylor" w:date="2011-06-06T13:01:00Z">
        <w:r>
          <w:rPr>
            <w:rFonts w:ascii="Times" w:hAnsi="Times"/>
          </w:rPr>
          <w:t>In practice, t</w:t>
        </w:r>
      </w:ins>
      <w:del w:id="164" w:author="Joan Taylor" w:date="2011-06-06T13:01:00Z">
        <w:r w:rsidR="00610A17" w:rsidDel="00EF4E87">
          <w:rPr>
            <w:rFonts w:ascii="Times" w:hAnsi="Times"/>
          </w:rPr>
          <w:delText>T</w:delText>
        </w:r>
      </w:del>
      <w:r w:rsidR="00610A17">
        <w:rPr>
          <w:rFonts w:ascii="Times" w:hAnsi="Times"/>
        </w:rPr>
        <w:t xml:space="preserve">he sensitivity </w:t>
      </w:r>
      <w:del w:id="165" w:author="Joan Taylor" w:date="2011-06-06T13:01:00Z">
        <w:r w:rsidR="00610A17" w:rsidDel="00EF4E87">
          <w:rPr>
            <w:rFonts w:ascii="Times" w:hAnsi="Times"/>
          </w:rPr>
          <w:delText>may in practice</w:delText>
        </w:r>
      </w:del>
      <w:ins w:id="166" w:author="Joan Taylor" w:date="2011-06-06T13:01:00Z">
        <w:r>
          <w:rPr>
            <w:rFonts w:ascii="Times" w:hAnsi="Times"/>
          </w:rPr>
          <w:t>might</w:t>
        </w:r>
      </w:ins>
      <w:r w:rsidR="00610A17">
        <w:rPr>
          <w:rFonts w:ascii="Times" w:hAnsi="Times"/>
        </w:rPr>
        <w:t xml:space="preserve"> differ from the measurement function specified. Ideally</w:t>
      </w:r>
      <w:ins w:id="167" w:author="Joan Taylor" w:date="2011-06-06T13:01:00Z">
        <w:r>
          <w:rPr>
            <w:rFonts w:ascii="Times" w:hAnsi="Times"/>
          </w:rPr>
          <w:t>,</w:t>
        </w:r>
      </w:ins>
      <w:r w:rsidR="00610A17">
        <w:rPr>
          <w:rFonts w:ascii="Times" w:hAnsi="Times"/>
        </w:rPr>
        <w:t xml:space="preserve"> a sensor </w:t>
      </w:r>
      <w:del w:id="168" w:author="Joan Taylor" w:date="2011-06-06T13:01:00Z">
        <w:r w:rsidR="00610A17" w:rsidDel="00EF4E87">
          <w:rPr>
            <w:rFonts w:ascii="Times" w:hAnsi="Times"/>
          </w:rPr>
          <w:delText xml:space="preserve">should </w:delText>
        </w:r>
      </w:del>
      <w:ins w:id="169" w:author="Joan Taylor" w:date="2011-06-06T13:01:00Z">
        <w:r>
          <w:rPr>
            <w:rFonts w:ascii="Times" w:hAnsi="Times"/>
          </w:rPr>
          <w:t>will</w:t>
        </w:r>
        <w:r>
          <w:rPr>
            <w:rFonts w:ascii="Times" w:hAnsi="Times"/>
          </w:rPr>
          <w:t xml:space="preserve"> </w:t>
        </w:r>
      </w:ins>
      <w:r w:rsidR="00610A17">
        <w:rPr>
          <w:rFonts w:ascii="Times" w:hAnsi="Times"/>
        </w:rPr>
        <w:t>respond linearly to the measured entity</w:t>
      </w:r>
      <w:del w:id="170" w:author="Joan Taylor" w:date="2011-06-06T13:18:00Z">
        <w:r w:rsidR="00610A17" w:rsidDel="00EC3801">
          <w:rPr>
            <w:rFonts w:ascii="Times" w:hAnsi="Times"/>
          </w:rPr>
          <w:delText xml:space="preserve">, </w:delText>
        </w:r>
      </w:del>
      <w:ins w:id="171" w:author="Joan Taylor" w:date="2011-06-06T13:18:00Z">
        <w:r w:rsidR="00EC3801">
          <w:rPr>
            <w:rFonts w:ascii="Times" w:hAnsi="Times"/>
          </w:rPr>
          <w:t>;</w:t>
        </w:r>
        <w:r w:rsidR="00EC3801">
          <w:rPr>
            <w:rFonts w:ascii="Times" w:hAnsi="Times"/>
          </w:rPr>
          <w:t xml:space="preserve"> </w:t>
        </w:r>
      </w:ins>
      <w:del w:id="172" w:author="Joan Taylor" w:date="2011-06-06T13:01:00Z">
        <w:r w:rsidR="00610A17" w:rsidDel="00EF4E87">
          <w:rPr>
            <w:rFonts w:ascii="Times" w:hAnsi="Times"/>
          </w:rPr>
          <w:delText>i.e.</w:delText>
        </w:r>
      </w:del>
      <w:ins w:id="173" w:author="Joan Taylor" w:date="2011-06-06T13:01:00Z">
        <w:r>
          <w:rPr>
            <w:rFonts w:ascii="Times" w:hAnsi="Times"/>
          </w:rPr>
          <w:t>that is,</w:t>
        </w:r>
      </w:ins>
      <w:r w:rsidR="00610A17">
        <w:rPr>
          <w:rFonts w:ascii="Times" w:hAnsi="Times"/>
        </w:rPr>
        <w:t xml:space="preserve"> the sensitivity should be constant. This error is therefore often described as </w:t>
      </w:r>
      <w:del w:id="174" w:author="Joan Taylor" w:date="2011-06-06T13:01:00Z">
        <w:r w:rsidR="00610A17" w:rsidRPr="00EF4E87" w:rsidDel="00EF4E87">
          <w:rPr>
            <w:rFonts w:ascii="Times" w:hAnsi="Times"/>
            <w:i/>
            <w:rPrChange w:id="175" w:author="Joan Taylor" w:date="2011-06-06T13:01:00Z">
              <w:rPr>
                <w:rFonts w:ascii="Times" w:hAnsi="Times"/>
              </w:rPr>
            </w:rPrChange>
          </w:rPr>
          <w:delText>“</w:delText>
        </w:r>
      </w:del>
      <w:r w:rsidR="00610A17" w:rsidRPr="00EF4E87">
        <w:rPr>
          <w:rFonts w:ascii="Times" w:hAnsi="Times"/>
          <w:i/>
          <w:rPrChange w:id="176" w:author="Joan Taylor" w:date="2011-06-06T13:01:00Z">
            <w:rPr>
              <w:rFonts w:ascii="Times" w:hAnsi="Times"/>
            </w:rPr>
          </w:rPrChange>
        </w:rPr>
        <w:t>non</w:t>
      </w:r>
      <w:del w:id="177" w:author="Joan Taylor" w:date="2011-06-06T13:01:00Z">
        <w:r w:rsidR="00610A17" w:rsidRPr="00EF4E87" w:rsidDel="00EF4E87">
          <w:rPr>
            <w:rFonts w:ascii="Times" w:hAnsi="Times"/>
            <w:i/>
            <w:rPrChange w:id="178" w:author="Joan Taylor" w:date="2011-06-06T13:01:00Z">
              <w:rPr>
                <w:rFonts w:ascii="Times" w:hAnsi="Times"/>
              </w:rPr>
            </w:rPrChange>
          </w:rPr>
          <w:delText>-</w:delText>
        </w:r>
      </w:del>
      <w:r w:rsidR="00610A17" w:rsidRPr="00EF4E87">
        <w:rPr>
          <w:rFonts w:ascii="Times" w:hAnsi="Times"/>
          <w:i/>
          <w:rPrChange w:id="179" w:author="Joan Taylor" w:date="2011-06-06T13:01:00Z">
            <w:rPr>
              <w:rFonts w:ascii="Times" w:hAnsi="Times"/>
            </w:rPr>
          </w:rPrChange>
        </w:rPr>
        <w:t>linear behavior</w:t>
      </w:r>
      <w:del w:id="180" w:author="Joan Taylor" w:date="2011-06-06T13:01:00Z">
        <w:r w:rsidR="00610A17" w:rsidDel="00EF4E87">
          <w:rPr>
            <w:rFonts w:ascii="Times" w:hAnsi="Times"/>
          </w:rPr>
          <w:delText>”</w:delText>
        </w:r>
      </w:del>
      <w:r w:rsidR="00610A17">
        <w:rPr>
          <w:rFonts w:ascii="Times" w:hAnsi="Times"/>
        </w:rPr>
        <w:t xml:space="preserve">. </w:t>
      </w:r>
    </w:p>
    <w:p w:rsidR="00EC3801" w:rsidRDefault="00EC3801">
      <w:pPr>
        <w:pStyle w:val="FreeForm"/>
        <w:spacing w:after="240"/>
        <w:jc w:val="both"/>
        <w:rPr>
          <w:ins w:id="181" w:author="Joan Taylor" w:date="2011-06-06T13:21:00Z"/>
          <w:rFonts w:ascii="Times" w:hAnsi="Times"/>
        </w:rPr>
      </w:pPr>
      <w:ins w:id="182" w:author="Joan Taylor" w:date="2011-06-06T13:18:00Z">
        <w:r>
          <w:rPr>
            <w:rFonts w:ascii="Times" w:hAnsi="Times"/>
          </w:rPr>
          <w:t xml:space="preserve">Sensors are </w:t>
        </w:r>
      </w:ins>
      <w:del w:id="183" w:author="Joan Taylor" w:date="2011-06-06T13:18:00Z">
        <w:r w:rsidR="00610A17" w:rsidDel="00EC3801">
          <w:rPr>
            <w:rFonts w:ascii="Times" w:hAnsi="Times"/>
          </w:rPr>
          <w:delText xml:space="preserve">Often </w:delText>
        </w:r>
      </w:del>
      <w:ins w:id="184" w:author="Joan Taylor" w:date="2011-06-06T13:18:00Z">
        <w:r>
          <w:rPr>
            <w:rFonts w:ascii="Times" w:hAnsi="Times"/>
          </w:rPr>
          <w:t>o</w:t>
        </w:r>
        <w:r>
          <w:rPr>
            <w:rFonts w:ascii="Times" w:hAnsi="Times"/>
          </w:rPr>
          <w:t xml:space="preserve">ften </w:t>
        </w:r>
      </w:ins>
      <w:del w:id="185" w:author="Joan Taylor" w:date="2011-06-06T13:18:00Z">
        <w:r w:rsidR="00610A17" w:rsidDel="00EC3801">
          <w:rPr>
            <w:rFonts w:ascii="Times" w:hAnsi="Times"/>
          </w:rPr>
          <w:delText xml:space="preserve">sensors are </w:delText>
        </w:r>
      </w:del>
      <w:r w:rsidR="00610A17">
        <w:rPr>
          <w:rFonts w:ascii="Times" w:hAnsi="Times"/>
        </w:rPr>
        <w:t xml:space="preserve">tuned to </w:t>
      </w:r>
      <w:del w:id="186" w:author="Joan Taylor" w:date="2011-06-06T13:18:00Z">
        <w:r w:rsidR="00610A17" w:rsidDel="00EC3801">
          <w:rPr>
            <w:rFonts w:ascii="Times" w:hAnsi="Times"/>
          </w:rPr>
          <w:delText xml:space="preserve">be </w:delText>
        </w:r>
      </w:del>
      <w:r w:rsidR="00610A17">
        <w:rPr>
          <w:rFonts w:ascii="Times" w:hAnsi="Times"/>
        </w:rPr>
        <w:t>behave linear</w:t>
      </w:r>
      <w:ins w:id="187" w:author="Joan Taylor" w:date="2011-06-06T13:18:00Z">
        <w:r>
          <w:rPr>
            <w:rFonts w:ascii="Times" w:hAnsi="Times"/>
          </w:rPr>
          <w:t>ly</w:t>
        </w:r>
      </w:ins>
      <w:r w:rsidR="00610A17">
        <w:rPr>
          <w:rFonts w:ascii="Times" w:hAnsi="Times"/>
        </w:rPr>
        <w:t xml:space="preserve"> inside an operational range. The error </w:t>
      </w:r>
      <w:del w:id="188" w:author="Joan Taylor" w:date="2011-06-06T13:18:00Z">
        <w:r w:rsidR="00610A17" w:rsidDel="00EC3801">
          <w:rPr>
            <w:rFonts w:ascii="Times" w:hAnsi="Times"/>
          </w:rPr>
          <w:delText xml:space="preserve">may </w:delText>
        </w:r>
      </w:del>
      <w:ins w:id="189" w:author="Joan Taylor" w:date="2011-06-06T13:18:00Z">
        <w:r>
          <w:rPr>
            <w:rFonts w:ascii="Times" w:hAnsi="Times"/>
          </w:rPr>
          <w:t>m</w:t>
        </w:r>
        <w:r>
          <w:rPr>
            <w:rFonts w:ascii="Times" w:hAnsi="Times"/>
          </w:rPr>
          <w:t>ight</w:t>
        </w:r>
        <w:r>
          <w:rPr>
            <w:rFonts w:ascii="Times" w:hAnsi="Times"/>
          </w:rPr>
          <w:t xml:space="preserve"> </w:t>
        </w:r>
      </w:ins>
      <w:r w:rsidR="00610A17">
        <w:rPr>
          <w:rFonts w:ascii="Times" w:hAnsi="Times"/>
        </w:rPr>
        <w:t xml:space="preserve">be dynamic in that the sensor might behave differently based on time or other influencing factors that vary independently from the measured entity. A changing sensitivity given a constant signal is </w:t>
      </w:r>
      <w:del w:id="190" w:author="Joan Taylor" w:date="2011-06-06T13:19:00Z">
        <w:r w:rsidR="00610A17" w:rsidDel="00EC3801">
          <w:rPr>
            <w:rFonts w:ascii="Times" w:hAnsi="Times"/>
          </w:rPr>
          <w:delText xml:space="preserve">called </w:delText>
        </w:r>
      </w:del>
      <w:ins w:id="191" w:author="Joan Taylor" w:date="2011-06-06T13:19:00Z">
        <w:r>
          <w:rPr>
            <w:rFonts w:ascii="Times" w:hAnsi="Times"/>
          </w:rPr>
          <w:t>a</w:t>
        </w:r>
        <w:r>
          <w:rPr>
            <w:rFonts w:ascii="Times" w:hAnsi="Times"/>
          </w:rPr>
          <w:t xml:space="preserve"> </w:t>
        </w:r>
      </w:ins>
      <w:r w:rsidR="00610A17" w:rsidRPr="00EC3801">
        <w:rPr>
          <w:rFonts w:ascii="Times" w:hAnsi="Times"/>
          <w:i/>
          <w:rPrChange w:id="192" w:author="Joan Taylor" w:date="2011-06-06T13:19:00Z">
            <w:rPr>
              <w:rFonts w:ascii="Times" w:hAnsi="Times"/>
            </w:rPr>
          </w:rPrChange>
        </w:rPr>
        <w:t>drift</w:t>
      </w:r>
      <w:r w:rsidR="00610A17">
        <w:rPr>
          <w:rFonts w:ascii="Times" w:hAnsi="Times"/>
        </w:rPr>
        <w:t xml:space="preserve">. Most sensors have long-term drift due to aging. A random deviation from the measurement function is called </w:t>
      </w:r>
      <w:r w:rsidR="00610A17" w:rsidRPr="00EC3801">
        <w:rPr>
          <w:rFonts w:ascii="Times" w:hAnsi="Times"/>
          <w:i/>
          <w:rPrChange w:id="193" w:author="Joan Taylor" w:date="2011-06-06T13:19:00Z">
            <w:rPr>
              <w:rFonts w:ascii="Times" w:hAnsi="Times"/>
            </w:rPr>
          </w:rPrChange>
        </w:rPr>
        <w:t>noise</w:t>
      </w:r>
      <w:r w:rsidR="00610A17">
        <w:rPr>
          <w:rFonts w:ascii="Times" w:hAnsi="Times"/>
        </w:rPr>
        <w:t xml:space="preserve">. </w:t>
      </w:r>
    </w:p>
    <w:p w:rsidR="00610A17" w:rsidRDefault="00610A17">
      <w:pPr>
        <w:pStyle w:val="FreeForm"/>
        <w:spacing w:after="240"/>
        <w:jc w:val="both"/>
        <w:rPr>
          <w:rFonts w:ascii="Times" w:hAnsi="Times"/>
        </w:rPr>
      </w:pPr>
      <w:r w:rsidRPr="00EC3801">
        <w:rPr>
          <w:rFonts w:ascii="Times" w:hAnsi="Times"/>
          <w:i/>
          <w:rPrChange w:id="194" w:author="Joan Taylor" w:date="2011-06-06T13:19:00Z">
            <w:rPr>
              <w:rFonts w:ascii="Times" w:hAnsi="Times"/>
            </w:rPr>
          </w:rPrChange>
        </w:rPr>
        <w:t>Hysteresis</w:t>
      </w:r>
      <w:r>
        <w:rPr>
          <w:rFonts w:ascii="Times" w:hAnsi="Times"/>
        </w:rPr>
        <w:t xml:space="preserve"> is a deviation over time: When the measured entity reverses direction (</w:t>
      </w:r>
      <w:del w:id="195" w:author="Joan Taylor" w:date="2011-06-06T13:20:00Z">
        <w:r w:rsidDel="00EC3801">
          <w:rPr>
            <w:rFonts w:ascii="Times" w:hAnsi="Times"/>
          </w:rPr>
          <w:delText>e.g.</w:delText>
        </w:r>
      </w:del>
      <w:ins w:id="196" w:author="Joan Taylor" w:date="2011-06-06T13:20:00Z">
        <w:r w:rsidR="00EC3801">
          <w:rPr>
            <w:rFonts w:ascii="Times" w:hAnsi="Times"/>
          </w:rPr>
          <w:t>for example,</w:t>
        </w:r>
      </w:ins>
      <w:r>
        <w:rPr>
          <w:rFonts w:ascii="Times" w:hAnsi="Times"/>
        </w:rPr>
        <w:t xml:space="preserve"> gets higher instead of lower) but the</w:t>
      </w:r>
      <w:ins w:id="197" w:author="Joan Taylor" w:date="2011-06-06T13:20:00Z">
        <w:r w:rsidR="00EC3801">
          <w:rPr>
            <w:rFonts w:ascii="Times" w:hAnsi="Times"/>
          </w:rPr>
          <w:t xml:space="preserve"> sensor</w:t>
        </w:r>
        <w:r w:rsidR="00EC3801">
          <w:rPr>
            <w:rFonts w:ascii="Times" w:hAnsi="Times"/>
          </w:rPr>
          <w:t>’</w:t>
        </w:r>
        <w:r w:rsidR="00EC3801">
          <w:rPr>
            <w:rFonts w:ascii="Times" w:hAnsi="Times"/>
          </w:rPr>
          <w:t>s</w:t>
        </w:r>
      </w:ins>
      <w:r>
        <w:rPr>
          <w:rFonts w:ascii="Times" w:hAnsi="Times"/>
        </w:rPr>
        <w:t xml:space="preserve"> response </w:t>
      </w:r>
      <w:del w:id="198" w:author="Joan Taylor" w:date="2011-06-06T13:20:00Z">
        <w:r w:rsidDel="00EC3801">
          <w:rPr>
            <w:rFonts w:ascii="Times" w:hAnsi="Times"/>
          </w:rPr>
          <w:delText xml:space="preserve">of the sensor </w:delText>
        </w:r>
      </w:del>
      <w:r>
        <w:rPr>
          <w:rFonts w:ascii="Times" w:hAnsi="Times"/>
        </w:rPr>
        <w:t>has a finite lag</w:t>
      </w:r>
      <w:ins w:id="199" w:author="Joan Taylor" w:date="2011-06-06T13:20:00Z">
        <w:r w:rsidR="00EC3801">
          <w:rPr>
            <w:rFonts w:ascii="Times" w:hAnsi="Times"/>
          </w:rPr>
          <w:t>,</w:t>
        </w:r>
      </w:ins>
      <w:r>
        <w:rPr>
          <w:rFonts w:ascii="Times" w:hAnsi="Times"/>
        </w:rPr>
        <w:t xml:space="preserve"> </w:t>
      </w:r>
      <w:del w:id="200" w:author="Joan Taylor" w:date="2011-06-06T13:20:00Z">
        <w:r w:rsidDel="00EC3801">
          <w:rPr>
            <w:rFonts w:ascii="Times" w:hAnsi="Times"/>
          </w:rPr>
          <w:delText xml:space="preserve">in response </w:delText>
        </w:r>
      </w:del>
      <w:r>
        <w:rPr>
          <w:rFonts w:ascii="Times" w:hAnsi="Times"/>
        </w:rPr>
        <w:t xml:space="preserve">it </w:t>
      </w:r>
      <w:del w:id="201" w:author="Joan Taylor" w:date="2011-06-06T13:20:00Z">
        <w:r w:rsidDel="00EC3801">
          <w:rPr>
            <w:rFonts w:ascii="Times" w:hAnsi="Times"/>
          </w:rPr>
          <w:delText xml:space="preserve">may </w:delText>
        </w:r>
      </w:del>
      <w:ins w:id="202" w:author="Joan Taylor" w:date="2011-06-06T13:20:00Z">
        <w:r w:rsidR="00EC3801">
          <w:rPr>
            <w:rFonts w:ascii="Times" w:hAnsi="Times"/>
          </w:rPr>
          <w:t>m</w:t>
        </w:r>
        <w:r w:rsidR="00EC3801">
          <w:rPr>
            <w:rFonts w:ascii="Times" w:hAnsi="Times"/>
          </w:rPr>
          <w:t>ight</w:t>
        </w:r>
        <w:r w:rsidR="00EC3801">
          <w:rPr>
            <w:rFonts w:ascii="Times" w:hAnsi="Times"/>
          </w:rPr>
          <w:t xml:space="preserve"> </w:t>
        </w:r>
      </w:ins>
      <w:r>
        <w:rPr>
          <w:rFonts w:ascii="Times" w:hAnsi="Times"/>
        </w:rPr>
        <w:t xml:space="preserve">create </w:t>
      </w:r>
      <w:del w:id="203" w:author="Joan Taylor" w:date="2011-06-06T13:21:00Z">
        <w:r w:rsidDel="00EC3801">
          <w:rPr>
            <w:rFonts w:ascii="Times" w:hAnsi="Times"/>
          </w:rPr>
          <w:delText>a different</w:delText>
        </w:r>
      </w:del>
      <w:ins w:id="204" w:author="Joan Taylor" w:date="2011-06-06T13:21:00Z">
        <w:r w:rsidR="00EC3801">
          <w:rPr>
            <w:rFonts w:ascii="Times" w:hAnsi="Times"/>
          </w:rPr>
          <w:t>one</w:t>
        </w:r>
      </w:ins>
      <w:r>
        <w:rPr>
          <w:rFonts w:ascii="Times" w:hAnsi="Times"/>
        </w:rPr>
        <w:t xml:space="preserve"> offset in one direction </w:t>
      </w:r>
      <w:del w:id="205" w:author="Joan Taylor" w:date="2011-06-06T13:21:00Z">
        <w:r w:rsidDel="00EC3801">
          <w:rPr>
            <w:rFonts w:ascii="Times" w:hAnsi="Times"/>
          </w:rPr>
          <w:delText xml:space="preserve">than </w:delText>
        </w:r>
      </w:del>
      <w:ins w:id="206" w:author="Joan Taylor" w:date="2011-06-06T13:21:00Z">
        <w:r w:rsidR="00EC3801">
          <w:rPr>
            <w:rFonts w:ascii="Times" w:hAnsi="Times"/>
          </w:rPr>
          <w:t xml:space="preserve">and a different offset in </w:t>
        </w:r>
      </w:ins>
      <w:del w:id="207" w:author="Joan Taylor" w:date="2011-06-06T13:21:00Z">
        <w:r w:rsidDel="00EC3801">
          <w:rPr>
            <w:rFonts w:ascii="Times" w:hAnsi="Times"/>
          </w:rPr>
          <w:delText xml:space="preserve">in </w:delText>
        </w:r>
      </w:del>
      <w:r>
        <w:rPr>
          <w:rFonts w:ascii="Times" w:hAnsi="Times"/>
        </w:rPr>
        <w:t xml:space="preserve">the other. </w:t>
      </w:r>
      <w:r w:rsidRPr="00EC3801">
        <w:rPr>
          <w:rFonts w:ascii="Times" w:hAnsi="Times"/>
          <w:b/>
          <w:rPrChange w:id="208" w:author="Joan Taylor" w:date="2011-06-06T13:22:00Z">
            <w:rPr>
              <w:rFonts w:ascii="Times" w:hAnsi="Times"/>
            </w:rPr>
          </w:rPrChange>
        </w:rPr>
        <w:t>Figure 1</w:t>
      </w:r>
      <w:ins w:id="209" w:author="Joan Taylor" w:date="2011-06-06T13:22:00Z">
        <w:r w:rsidR="00EC3801">
          <w:rPr>
            <w:rFonts w:ascii="Times" w:hAnsi="Times"/>
          </w:rPr>
          <w:t xml:space="preserve"> </w:t>
        </w:r>
        <w:r w:rsidR="00EC3801">
          <w:rPr>
            <w:rFonts w:ascii="Times" w:hAnsi="Times"/>
            <w:b/>
          </w:rPr>
          <w:t xml:space="preserve">//renumber so Figures start at #1 </w:t>
        </w:r>
        <w:r w:rsidR="00EC3801">
          <w:rPr>
            <w:rFonts w:ascii="Times" w:hAnsi="Times"/>
            <w:b/>
          </w:rPr>
          <w:lastRenderedPageBreak/>
          <w:t>in chapter one and continue rather than restart?//</w:t>
        </w:r>
      </w:ins>
      <w:r>
        <w:rPr>
          <w:rFonts w:ascii="Times" w:hAnsi="Times"/>
        </w:rPr>
        <w:t xml:space="preserve"> illustrates the concept. Errors </w:t>
      </w:r>
      <w:del w:id="210" w:author="Joan Taylor" w:date="2011-06-06T13:28:00Z">
        <w:r w:rsidDel="00242291">
          <w:rPr>
            <w:rFonts w:ascii="Times" w:hAnsi="Times"/>
          </w:rPr>
          <w:delText xml:space="preserve">created </w:delText>
        </w:r>
        <w:r w:rsidDel="00EC3801">
          <w:rPr>
            <w:rFonts w:ascii="Times" w:hAnsi="Times"/>
          </w:rPr>
          <w:delText>due to</w:delText>
        </w:r>
      </w:del>
      <w:ins w:id="211" w:author="Joan Taylor" w:date="2011-06-06T13:28:00Z">
        <w:r w:rsidR="00242291">
          <w:rPr>
            <w:rFonts w:ascii="Times" w:hAnsi="Times"/>
          </w:rPr>
          <w:t>resulting from</w:t>
        </w:r>
        <w:r w:rsidR="00EC3801">
          <w:rPr>
            <w:rFonts w:ascii="Times" w:hAnsi="Times"/>
          </w:rPr>
          <w:t xml:space="preserve"> </w:t>
        </w:r>
      </w:ins>
      <w:del w:id="212" w:author="Joan Taylor" w:date="2011-06-06T13:28:00Z">
        <w:r w:rsidDel="00EC3801">
          <w:rPr>
            <w:rFonts w:ascii="Times" w:hAnsi="Times"/>
          </w:rPr>
          <w:delText xml:space="preserve"> </w:delText>
        </w:r>
      </w:del>
      <w:r>
        <w:rPr>
          <w:rFonts w:ascii="Times" w:hAnsi="Times"/>
        </w:rPr>
        <w:t xml:space="preserve">sampling are called </w:t>
      </w:r>
      <w:r w:rsidRPr="00EC3801">
        <w:rPr>
          <w:rFonts w:ascii="Times" w:hAnsi="Times"/>
          <w:i/>
          <w:rPrChange w:id="213" w:author="Joan Taylor" w:date="2011-06-06T13:28:00Z">
            <w:rPr>
              <w:rFonts w:ascii="Times" w:hAnsi="Times"/>
            </w:rPr>
          </w:rPrChange>
        </w:rPr>
        <w:t>digitization error</w:t>
      </w:r>
      <w:ins w:id="214" w:author="Joan Taylor" w:date="2011-06-06T13:28:00Z">
        <w:r w:rsidR="00242291">
          <w:rPr>
            <w:rFonts w:ascii="Times" w:hAnsi="Times"/>
            <w:i/>
          </w:rPr>
          <w:t>s</w:t>
        </w:r>
      </w:ins>
      <w:r>
        <w:rPr>
          <w:rFonts w:ascii="Times" w:hAnsi="Times"/>
        </w:rPr>
        <w:t xml:space="preserve"> and </w:t>
      </w:r>
      <w:r w:rsidRPr="00242291">
        <w:rPr>
          <w:rFonts w:ascii="Times" w:hAnsi="Times"/>
          <w:i/>
          <w:rPrChange w:id="215" w:author="Joan Taylor" w:date="2011-06-06T13:28:00Z">
            <w:rPr>
              <w:rFonts w:ascii="Times" w:hAnsi="Times"/>
            </w:rPr>
          </w:rPrChange>
        </w:rPr>
        <w:t>aliasing errors</w:t>
      </w:r>
      <w:ins w:id="216" w:author="Joan Taylor" w:date="2011-06-06T13:28:00Z">
        <w:r w:rsidR="00242291">
          <w:rPr>
            <w:rFonts w:ascii="Times" w:hAnsi="Times"/>
          </w:rPr>
          <w:t>;</w:t>
        </w:r>
      </w:ins>
      <w:r>
        <w:rPr>
          <w:rFonts w:ascii="Times" w:hAnsi="Times"/>
        </w:rPr>
        <w:t xml:space="preserve"> </w:t>
      </w:r>
      <w:ins w:id="217" w:author="Joan Taylor" w:date="2011-06-06T13:29:00Z">
        <w:r w:rsidR="00242291">
          <w:rPr>
            <w:rFonts w:ascii="Times" w:hAnsi="Times"/>
          </w:rPr>
          <w:t xml:space="preserve">see Chapter </w:t>
        </w:r>
        <w:r w:rsidR="00242291" w:rsidRPr="00242291">
          <w:rPr>
            <w:rFonts w:ascii="Times" w:hAnsi="Times"/>
            <w:highlight w:val="yellow"/>
            <w:rPrChange w:id="218" w:author="Joan Taylor" w:date="2011-06-06T13:29:00Z">
              <w:rPr>
                <w:rFonts w:ascii="Times" w:hAnsi="Times"/>
              </w:rPr>
            </w:rPrChange>
          </w:rPr>
          <w:t>XXX</w:t>
        </w:r>
        <w:r w:rsidR="00242291">
          <w:rPr>
            <w:rFonts w:ascii="Times" w:hAnsi="Times"/>
          </w:rPr>
          <w:t xml:space="preserve"> for an in-depth discussion</w:t>
        </w:r>
      </w:ins>
      <w:del w:id="219" w:author="Joan Taylor" w:date="2011-06-06T13:28:00Z">
        <w:r w:rsidDel="00242291">
          <w:rPr>
            <w:rFonts w:ascii="Times" w:hAnsi="Times"/>
          </w:rPr>
          <w:delText>and ar</w:delText>
        </w:r>
      </w:del>
      <w:del w:id="220" w:author="Joan Taylor" w:date="2011-06-06T13:29:00Z">
        <w:r w:rsidDel="00242291">
          <w:rPr>
            <w:rFonts w:ascii="Times" w:hAnsi="Times"/>
          </w:rPr>
          <w:delText>e discussed in depth in Chapter XXX</w:delText>
        </w:r>
      </w:del>
      <w:r>
        <w:rPr>
          <w:rFonts w:ascii="Times" w:hAnsi="Times"/>
        </w:rPr>
        <w:t xml:space="preserve">. </w:t>
      </w:r>
      <w:del w:id="221" w:author="Joan Taylor" w:date="2011-06-06T13:29:00Z">
        <w:r w:rsidDel="00242291">
          <w:rPr>
            <w:rFonts w:ascii="Times" w:hAnsi="Times"/>
          </w:rPr>
          <w:delText xml:space="preserve">The </w:delText>
        </w:r>
      </w:del>
      <w:ins w:id="222" w:author="Joan Taylor" w:date="2011-06-06T13:29:00Z">
        <w:r w:rsidR="00242291">
          <w:rPr>
            <w:rFonts w:ascii="Times" w:hAnsi="Times"/>
          </w:rPr>
          <w:t>A sensor</w:t>
        </w:r>
        <w:r w:rsidR="00242291">
          <w:rPr>
            <w:rFonts w:ascii="Times" w:hAnsi="Times"/>
          </w:rPr>
          <w:t>’</w:t>
        </w:r>
        <w:r w:rsidR="00242291">
          <w:rPr>
            <w:rFonts w:ascii="Times" w:hAnsi="Times"/>
          </w:rPr>
          <w:t>s</w:t>
        </w:r>
        <w:r w:rsidR="00242291">
          <w:rPr>
            <w:rFonts w:ascii="Times" w:hAnsi="Times"/>
          </w:rPr>
          <w:t xml:space="preserve"> </w:t>
        </w:r>
      </w:ins>
      <w:r>
        <w:rPr>
          <w:rFonts w:ascii="Times" w:hAnsi="Times"/>
        </w:rPr>
        <w:t xml:space="preserve">resolution </w:t>
      </w:r>
      <w:del w:id="223" w:author="Joan Taylor" w:date="2011-06-06T13:29:00Z">
        <w:r w:rsidDel="00242291">
          <w:rPr>
            <w:rFonts w:ascii="Times" w:hAnsi="Times"/>
          </w:rPr>
          <w:delText xml:space="preserve">of a sensor </w:delText>
        </w:r>
      </w:del>
      <w:r>
        <w:rPr>
          <w:rFonts w:ascii="Times" w:hAnsi="Times"/>
        </w:rPr>
        <w:t>is the smallest change it can detect in the quantity that it is measuring. Resolution might also behave non</w:t>
      </w:r>
      <w:del w:id="224" w:author="Joan Taylor" w:date="2011-06-06T13:29:00Z">
        <w:r w:rsidDel="00242291">
          <w:rPr>
            <w:rFonts w:ascii="Times" w:hAnsi="Times"/>
          </w:rPr>
          <w:delText>-</w:delText>
        </w:r>
      </w:del>
      <w:r>
        <w:rPr>
          <w:rFonts w:ascii="Times" w:hAnsi="Times"/>
        </w:rPr>
        <w:t>linearly.</w:t>
      </w:r>
      <w:commentRangeEnd w:id="138"/>
      <w:r w:rsidR="00B873DE">
        <w:rPr>
          <w:rStyle w:val="CommentReference"/>
          <w:rFonts w:ascii="Times New Roman" w:hAnsi="Times New Roman"/>
        </w:rPr>
        <w:commentReference w:id="138"/>
      </w:r>
    </w:p>
    <w:p w:rsidR="00610A17" w:rsidRDefault="00610A17">
      <w:pPr>
        <w:pStyle w:val="FreeForm"/>
        <w:spacing w:after="240"/>
        <w:jc w:val="both"/>
        <w:rPr>
          <w:rFonts w:ascii="Times" w:hAnsi="Times"/>
        </w:rPr>
      </w:pPr>
    </w:p>
    <w:p w:rsidR="00610A17" w:rsidRDefault="002F4DD7">
      <w:pPr>
        <w:pStyle w:val="FreeForm"/>
        <w:spacing w:after="240"/>
        <w:jc w:val="center"/>
        <w:rPr>
          <w:rFonts w:ascii="Times" w:hAnsi="Times"/>
        </w:rPr>
      </w:pPr>
      <w:r>
        <w:pict>
          <v:shape id="_x0000_i1025" style="width:330pt;height:288.75pt;mso-position-horizontal-relative:char;mso-position-vertical-relative:line" coordsize="21600,21600" o:spt="100" adj="0,,0" path="" stroked="f">
            <v:stroke joinstyle="miter"/>
            <v:imagedata r:id="rId8" o:title=""/>
            <v:formulas/>
            <v:path o:connecttype="segments"/>
          </v:shape>
        </w:pict>
      </w:r>
    </w:p>
    <w:p w:rsidR="00610A17" w:rsidRDefault="00610A17">
      <w:pPr>
        <w:pStyle w:val="FreeForm"/>
        <w:spacing w:after="240"/>
        <w:jc w:val="center"/>
        <w:rPr>
          <w:rFonts w:ascii="Times" w:hAnsi="Times"/>
        </w:rPr>
      </w:pPr>
      <w:r>
        <w:rPr>
          <w:rFonts w:ascii="Times" w:hAnsi="Times"/>
        </w:rPr>
        <w:t xml:space="preserve">Figure 1. A general example for the </w:t>
      </w:r>
      <w:del w:id="225" w:author="Joan Taylor" w:date="2011-06-06T13:30:00Z">
        <w:r w:rsidDel="00242291">
          <w:rPr>
            <w:rFonts w:ascii="Times" w:hAnsi="Times"/>
          </w:rPr>
          <w:delText xml:space="preserve">concept of </w:delText>
        </w:r>
      </w:del>
      <w:r>
        <w:rPr>
          <w:rFonts w:ascii="Times" w:hAnsi="Times"/>
        </w:rPr>
        <w:t>hysteresis</w:t>
      </w:r>
      <w:del w:id="226" w:author="Joan Taylor" w:date="2011-06-06T13:30:00Z">
        <w:r w:rsidDel="00242291">
          <w:rPr>
            <w:rFonts w:ascii="Times" w:hAnsi="Times"/>
          </w:rPr>
          <w:delText xml:space="preserve">: </w:delText>
        </w:r>
      </w:del>
      <w:ins w:id="227" w:author="Joan Taylor" w:date="2011-06-06T13:30:00Z">
        <w:r w:rsidR="00242291">
          <w:rPr>
            <w:rFonts w:ascii="Times" w:hAnsi="Times"/>
          </w:rPr>
          <w:t xml:space="preserve"> </w:t>
        </w:r>
        <w:r w:rsidR="00242291">
          <w:rPr>
            <w:rFonts w:ascii="Times" w:hAnsi="Times"/>
          </w:rPr>
          <w:t>concept</w:t>
        </w:r>
        <w:r w:rsidR="00242291">
          <w:rPr>
            <w:rFonts w:ascii="Times" w:hAnsi="Times"/>
          </w:rPr>
          <w:t>.</w:t>
        </w:r>
        <w:r w:rsidR="00242291">
          <w:rPr>
            <w:rFonts w:ascii="Times" w:hAnsi="Times"/>
          </w:rPr>
          <w:t xml:space="preserve"> </w:t>
        </w:r>
      </w:ins>
      <w:del w:id="228" w:author="Joan Taylor" w:date="2011-06-06T13:30:00Z">
        <w:r w:rsidDel="00242291">
          <w:rPr>
            <w:rFonts w:ascii="Times" w:hAnsi="Times"/>
          </w:rPr>
          <w:delText>The input for the sensor is shown in t</w:delText>
        </w:r>
      </w:del>
      <w:ins w:id="229" w:author="Joan Taylor" w:date="2011-06-06T13:30:00Z">
        <w:r w:rsidR="00242291">
          <w:rPr>
            <w:rFonts w:ascii="Times" w:hAnsi="Times"/>
          </w:rPr>
          <w:t>T</w:t>
        </w:r>
      </w:ins>
      <w:r>
        <w:rPr>
          <w:rFonts w:ascii="Times" w:hAnsi="Times"/>
        </w:rPr>
        <w:t>he bottom curve (blue)</w:t>
      </w:r>
      <w:ins w:id="230" w:author="Joan Taylor" w:date="2011-06-06T13:30:00Z">
        <w:r w:rsidR="00242291">
          <w:rPr>
            <w:rFonts w:ascii="Times" w:hAnsi="Times"/>
          </w:rPr>
          <w:t xml:space="preserve"> is t</w:t>
        </w:r>
        <w:r w:rsidR="00242291">
          <w:rPr>
            <w:rFonts w:ascii="Times" w:hAnsi="Times"/>
          </w:rPr>
          <w:t>he sensor input</w:t>
        </w:r>
      </w:ins>
      <w:del w:id="231" w:author="Joan Taylor" w:date="2011-06-06T13:30:00Z">
        <w:r w:rsidDel="00242291">
          <w:rPr>
            <w:rFonts w:ascii="Times" w:hAnsi="Times"/>
          </w:rPr>
          <w:delText xml:space="preserve">. </w:delText>
        </w:r>
      </w:del>
      <w:ins w:id="232" w:author="Joan Taylor" w:date="2011-06-06T13:30:00Z">
        <w:r w:rsidR="00242291">
          <w:rPr>
            <w:rFonts w:ascii="Times" w:hAnsi="Times"/>
          </w:rPr>
          <w:t xml:space="preserve">, and the </w:t>
        </w:r>
      </w:ins>
      <w:ins w:id="233" w:author="Joan Taylor" w:date="2011-06-06T13:31:00Z">
        <w:r w:rsidR="00242291">
          <w:rPr>
            <w:rFonts w:ascii="Times" w:hAnsi="Times"/>
          </w:rPr>
          <w:t>upper</w:t>
        </w:r>
      </w:ins>
      <w:ins w:id="234" w:author="Joan Taylor" w:date="2011-06-06T13:30:00Z">
        <w:r w:rsidR="00242291">
          <w:rPr>
            <w:rFonts w:ascii="Times" w:hAnsi="Times"/>
          </w:rPr>
          <w:t xml:space="preserve"> curve is t</w:t>
        </w:r>
      </w:ins>
      <w:del w:id="235" w:author="Joan Taylor" w:date="2011-06-06T13:30:00Z">
        <w:r w:rsidDel="00242291">
          <w:rPr>
            <w:rFonts w:ascii="Times" w:hAnsi="Times"/>
          </w:rPr>
          <w:delText>T</w:delText>
        </w:r>
      </w:del>
      <w:r>
        <w:rPr>
          <w:rFonts w:ascii="Times" w:hAnsi="Times"/>
        </w:rPr>
        <w:t>he output</w:t>
      </w:r>
      <w:del w:id="236" w:author="Joan Taylor" w:date="2011-06-06T13:30:00Z">
        <w:r w:rsidDel="00242291">
          <w:rPr>
            <w:rFonts w:ascii="Times" w:hAnsi="Times"/>
          </w:rPr>
          <w:delText xml:space="preserve"> on the upper curve</w:delText>
        </w:r>
      </w:del>
      <w:r>
        <w:rPr>
          <w:rFonts w:ascii="Times" w:hAnsi="Times"/>
        </w:rPr>
        <w:t xml:space="preserve">. </w:t>
      </w:r>
      <w:del w:id="237" w:author="Joan Taylor" w:date="2011-06-06T13:31:00Z">
        <w:r w:rsidDel="00242291">
          <w:rPr>
            <w:rFonts w:ascii="Times" w:hAnsi="Times"/>
          </w:rPr>
          <w:delText xml:space="preserve">The </w:delText>
        </w:r>
      </w:del>
      <w:ins w:id="238" w:author="Joan Taylor" w:date="2011-06-06T13:31:00Z">
        <w:r w:rsidR="00242291">
          <w:rPr>
            <w:rFonts w:ascii="Times" w:hAnsi="Times"/>
          </w:rPr>
          <w:t>As the arrows show, th</w:t>
        </w:r>
        <w:r w:rsidR="00242291">
          <w:rPr>
            <w:rFonts w:ascii="Times" w:hAnsi="Times"/>
          </w:rPr>
          <w:t xml:space="preserve">e </w:t>
        </w:r>
      </w:ins>
      <w:r>
        <w:rPr>
          <w:rFonts w:ascii="Times" w:hAnsi="Times"/>
        </w:rPr>
        <w:t>curve behaves differently when the measured entity decreases compared to when it increases</w:t>
      </w:r>
      <w:del w:id="239" w:author="Joan Taylor" w:date="2011-06-06T13:31:00Z">
        <w:r w:rsidDel="00242291">
          <w:rPr>
            <w:rFonts w:ascii="Times" w:hAnsi="Times"/>
          </w:rPr>
          <w:delText xml:space="preserve"> (arrows)</w:delText>
        </w:r>
      </w:del>
      <w:r>
        <w:rPr>
          <w:rFonts w:ascii="Times" w:hAnsi="Times"/>
        </w:rPr>
        <w:t xml:space="preserve">. </w:t>
      </w:r>
    </w:p>
    <w:p w:rsidR="00610A17" w:rsidRDefault="00610A17">
      <w:pPr>
        <w:pStyle w:val="FreeForm"/>
        <w:spacing w:after="240"/>
        <w:jc w:val="both"/>
        <w:rPr>
          <w:rFonts w:ascii="Times" w:hAnsi="Times"/>
        </w:rPr>
      </w:pPr>
      <w:del w:id="240" w:author="lcowles" w:date="2011-04-26T10:44:00Z">
        <w:r w:rsidDel="00BA1CAA">
          <w:rPr>
            <w:rFonts w:ascii="Times" w:hAnsi="Times"/>
          </w:rPr>
          <w:delText xml:space="preserve">Despite the difficulties in creating ideal sensors, different types of sensors have evolved in nature of which some of them can be (to some extend) reproduced artificially. We already discussed sensors for light and sound. </w:delText>
        </w:r>
      </w:del>
      <w:r>
        <w:rPr>
          <w:rFonts w:ascii="Times" w:hAnsi="Times"/>
        </w:rPr>
        <w:t>In addition</w:t>
      </w:r>
      <w:del w:id="241" w:author="lcowles" w:date="2011-04-26T10:45:00Z">
        <w:r w:rsidDel="00BA1CAA">
          <w:rPr>
            <w:rFonts w:ascii="Times" w:hAnsi="Times"/>
          </w:rPr>
          <w:delText xml:space="preserve">, </w:delText>
        </w:r>
      </w:del>
      <w:ins w:id="242" w:author="lcowles" w:date="2011-04-26T10:45:00Z">
        <w:r w:rsidR="00BA1CAA">
          <w:rPr>
            <w:rFonts w:ascii="Times" w:hAnsi="Times"/>
          </w:rPr>
          <w:t xml:space="preserve"> to light and sound, </w:t>
        </w:r>
      </w:ins>
      <w:r>
        <w:rPr>
          <w:rFonts w:ascii="Times" w:hAnsi="Times"/>
        </w:rPr>
        <w:t xml:space="preserve">many animals have sensors for temperature, </w:t>
      </w:r>
      <w:del w:id="243" w:author="lcowles" w:date="2011-04-26T10:45:00Z">
        <w:r w:rsidDel="00BA1CAA">
          <w:rPr>
            <w:rFonts w:ascii="Times" w:hAnsi="Times"/>
          </w:rPr>
          <w:delText xml:space="preserve">magnetic and electrical fields, </w:delText>
        </w:r>
      </w:del>
      <w:r>
        <w:rPr>
          <w:rFonts w:ascii="Times" w:hAnsi="Times"/>
        </w:rPr>
        <w:t xml:space="preserve">gravity, humidity, vibration, pressure, </w:t>
      </w:r>
      <w:del w:id="244" w:author="lcowles" w:date="2011-04-26T10:45:00Z">
        <w:r w:rsidDel="00BA1CAA">
          <w:rPr>
            <w:rFonts w:ascii="Times" w:hAnsi="Times"/>
          </w:rPr>
          <w:delText>certain chemicals (</w:delText>
        </w:r>
      </w:del>
      <w:r>
        <w:rPr>
          <w:rFonts w:ascii="Times" w:hAnsi="Times"/>
        </w:rPr>
        <w:t>smell</w:t>
      </w:r>
      <w:ins w:id="245" w:author="lcowles" w:date="2011-04-26T10:45:00Z">
        <w:r w:rsidR="00BA1CAA">
          <w:rPr>
            <w:rFonts w:ascii="Times" w:hAnsi="Times"/>
          </w:rPr>
          <w:t>,</w:t>
        </w:r>
      </w:ins>
      <w:del w:id="246" w:author="lcowles" w:date="2011-04-26T10:45:00Z">
        <w:r w:rsidDel="00BA1CAA">
          <w:rPr>
            <w:rFonts w:ascii="Times" w:hAnsi="Times"/>
          </w:rPr>
          <w:delText>)</w:delText>
        </w:r>
      </w:del>
      <w:r>
        <w:rPr>
          <w:rFonts w:ascii="Times" w:hAnsi="Times"/>
        </w:rPr>
        <w:t xml:space="preserve"> and other properties of their environment. Many nerve systems </w:t>
      </w:r>
      <w:ins w:id="247" w:author="lcowles" w:date="2011-04-26T10:45:00Z">
        <w:r w:rsidR="00BA1CAA">
          <w:rPr>
            <w:rFonts w:ascii="Times" w:hAnsi="Times"/>
          </w:rPr>
          <w:t xml:space="preserve">and chemical sensors </w:t>
        </w:r>
      </w:ins>
      <w:r>
        <w:rPr>
          <w:rFonts w:ascii="Times" w:hAnsi="Times"/>
        </w:rPr>
        <w:t>also sense internal aspects of the body</w:t>
      </w:r>
      <w:del w:id="248" w:author="lcowles" w:date="2011-04-26T10:46:00Z">
        <w:r w:rsidDel="00BA1CAA">
          <w:rPr>
            <w:rFonts w:ascii="Times" w:hAnsi="Times"/>
          </w:rPr>
          <w:delText>, such as motion, stretch, positioning of body parts (proprioception), and unexpected states (surprise)</w:delText>
        </w:r>
      </w:del>
      <w:r>
        <w:rPr>
          <w:rFonts w:ascii="Times" w:hAnsi="Times"/>
        </w:rPr>
        <w:t xml:space="preserve">. </w:t>
      </w:r>
      <w:del w:id="249" w:author="lcowles" w:date="2011-04-26T10:46:00Z">
        <w:r w:rsidDel="00BA1CAA">
          <w:rPr>
            <w:rFonts w:ascii="Times" w:hAnsi="Times"/>
          </w:rPr>
          <w:delText>Many chemical sensors are also in place, for example for measuring the amount of Carbondioxide in our lungs. In addition to these, many more a</w:delText>
        </w:r>
      </w:del>
      <w:ins w:id="250" w:author="lcowles" w:date="2011-04-26T10:46:00Z">
        <w:del w:id="251" w:author="Joan Taylor" w:date="2011-06-06T13:32:00Z">
          <w:r w:rsidR="00BA1CAA" w:rsidDel="004B4AB0">
            <w:rPr>
              <w:rFonts w:ascii="Times" w:hAnsi="Times"/>
            </w:rPr>
            <w:delText>A</w:delText>
          </w:r>
        </w:del>
      </w:ins>
      <w:ins w:id="252" w:author="Joan Taylor" w:date="2011-06-06T13:32:00Z">
        <w:r w:rsidR="004B4AB0">
          <w:rPr>
            <w:rFonts w:ascii="Times" w:hAnsi="Times"/>
          </w:rPr>
          <w:t>Some a</w:t>
        </w:r>
      </w:ins>
      <w:r>
        <w:rPr>
          <w:rFonts w:ascii="Times" w:hAnsi="Times"/>
        </w:rPr>
        <w:t xml:space="preserve">rtificial sensors </w:t>
      </w:r>
      <w:del w:id="253" w:author="Joan Taylor" w:date="2011-06-06T13:32:00Z">
        <w:r w:rsidDel="004B4AB0">
          <w:rPr>
            <w:rFonts w:ascii="Times" w:hAnsi="Times"/>
          </w:rPr>
          <w:delText>have been produced to</w:delText>
        </w:r>
      </w:del>
      <w:ins w:id="254" w:author="Joan Taylor" w:date="2011-06-06T13:32:00Z">
        <w:r w:rsidR="004B4AB0">
          <w:rPr>
            <w:rFonts w:ascii="Times" w:hAnsi="Times"/>
          </w:rPr>
          <w:t>can</w:t>
        </w:r>
      </w:ins>
      <w:r>
        <w:rPr>
          <w:rFonts w:ascii="Times" w:hAnsi="Times"/>
        </w:rPr>
        <w:t xml:space="preserve"> sense physical as well as chemical </w:t>
      </w:r>
      <w:del w:id="255" w:author="lcowles" w:date="2011-04-26T10:46:00Z">
        <w:r w:rsidDel="00BA1CAA">
          <w:rPr>
            <w:rFonts w:ascii="Times" w:hAnsi="Times"/>
          </w:rPr>
          <w:delText>phenomenons</w:delText>
        </w:r>
      </w:del>
      <w:ins w:id="256" w:author="lcowles" w:date="2011-04-26T10:46:00Z">
        <w:r w:rsidR="00BA1CAA">
          <w:rPr>
            <w:rFonts w:ascii="Times" w:hAnsi="Times"/>
          </w:rPr>
          <w:t>phenomena</w:t>
        </w:r>
      </w:ins>
      <w:r>
        <w:rPr>
          <w:rFonts w:ascii="Times" w:hAnsi="Times"/>
        </w:rPr>
        <w:t xml:space="preserve">, such as radiation, force, flow, </w:t>
      </w:r>
      <w:ins w:id="257" w:author="Joan Taylor" w:date="2011-06-06T13:33:00Z">
        <w:r w:rsidR="004B4AB0">
          <w:rPr>
            <w:rFonts w:ascii="Times" w:hAnsi="Times"/>
          </w:rPr>
          <w:t xml:space="preserve">and </w:t>
        </w:r>
      </w:ins>
      <w:r>
        <w:rPr>
          <w:rFonts w:ascii="Times" w:hAnsi="Times"/>
        </w:rPr>
        <w:t>seismic activity</w:t>
      </w:r>
      <w:del w:id="258" w:author="Joan Taylor" w:date="2011-06-06T13:33:00Z">
        <w:r w:rsidDel="004B4AB0">
          <w:rPr>
            <w:rFonts w:ascii="Times" w:hAnsi="Times"/>
          </w:rPr>
          <w:delText>, and so on</w:delText>
        </w:r>
      </w:del>
      <w:r>
        <w:rPr>
          <w:rFonts w:ascii="Times" w:hAnsi="Times"/>
        </w:rPr>
        <w:t xml:space="preserve">. </w:t>
      </w:r>
      <w:del w:id="259" w:author="lcowles" w:date="2011-04-26T10:47:00Z">
        <w:r w:rsidDel="00BA1CAA">
          <w:rPr>
            <w:rFonts w:ascii="Times" w:hAnsi="Times"/>
          </w:rPr>
          <w:delText>In multimedia computing we mostly care about sensors important for human communication, therefore these sensors are not discussed in this book.</w:delText>
        </w:r>
      </w:del>
      <w:ins w:id="260" w:author="lcowles" w:date="2011-04-26T10:47:00Z">
        <w:r w:rsidR="00BA1CAA">
          <w:rPr>
            <w:rFonts w:ascii="Times" w:hAnsi="Times"/>
          </w:rPr>
          <w:t xml:space="preserve">Most of these sensors are not </w:t>
        </w:r>
        <w:r w:rsidR="00BA1CAA" w:rsidRPr="004B4AB0">
          <w:rPr>
            <w:rFonts w:ascii="Times" w:hAnsi="Times"/>
            <w:highlight w:val="yellow"/>
            <w:rPrChange w:id="261" w:author="Joan Taylor" w:date="2011-06-06T13:33:00Z">
              <w:rPr>
                <w:rFonts w:ascii="Times" w:hAnsi="Times"/>
              </w:rPr>
            </w:rPrChange>
          </w:rPr>
          <w:t>(yet?)</w:t>
        </w:r>
        <w:r w:rsidR="00BA1CAA">
          <w:rPr>
            <w:rFonts w:ascii="Times" w:hAnsi="Times"/>
          </w:rPr>
          <w:t xml:space="preserve"> of interest in multimedia computing.</w:t>
        </w:r>
      </w:ins>
      <w:r>
        <w:rPr>
          <w:rFonts w:ascii="Times" w:hAnsi="Times"/>
        </w:rPr>
        <w:t xml:space="preserve"> </w:t>
      </w:r>
    </w:p>
    <w:p w:rsidR="00610A17" w:rsidDel="00A20DA4" w:rsidRDefault="00A20DA4">
      <w:pPr>
        <w:pStyle w:val="FreeForm"/>
        <w:spacing w:after="240"/>
        <w:jc w:val="both"/>
        <w:rPr>
          <w:del w:id="262" w:author="Joan Taylor" w:date="2011-06-06T13:35:00Z"/>
          <w:rFonts w:ascii="Times" w:hAnsi="Times"/>
          <w:b/>
        </w:rPr>
      </w:pPr>
      <w:ins w:id="263" w:author="Joan Taylor" w:date="2011-06-06T13:34:00Z">
        <w:r>
          <w:rPr>
            <w:rFonts w:ascii="Times" w:hAnsi="Times"/>
          </w:rPr>
          <w:t xml:space="preserve">Touch is seeing </w:t>
        </w:r>
      </w:ins>
      <w:del w:id="264" w:author="lcowles" w:date="2011-04-26T10:47:00Z">
        <w:r w:rsidR="00610A17" w:rsidDel="00BA1CAA">
          <w:rPr>
            <w:rFonts w:ascii="Times" w:hAnsi="Times"/>
          </w:rPr>
          <w:delText>Also, while</w:delText>
        </w:r>
      </w:del>
      <w:ins w:id="265" w:author="lcowles" w:date="2011-04-26T10:47:00Z">
        <w:del w:id="266" w:author="Joan Taylor" w:date="2011-06-06T13:35:00Z">
          <w:r w:rsidR="00BA1CAA" w:rsidDel="00A20DA4">
            <w:rPr>
              <w:rFonts w:ascii="Times" w:hAnsi="Times"/>
            </w:rPr>
            <w:delText>Although</w:delText>
          </w:r>
        </w:del>
      </w:ins>
      <w:del w:id="267" w:author="Joan Taylor" w:date="2011-06-06T13:35:00Z">
        <w:r w:rsidR="00610A17" w:rsidDel="00A20DA4">
          <w:rPr>
            <w:rFonts w:ascii="Times" w:hAnsi="Times"/>
          </w:rPr>
          <w:delText xml:space="preserve"> many researchers believe that human communication involves all sensors, including smell, touch, and taste, only sound and light sensors </w:delText>
        </w:r>
        <w:r w:rsidR="00610A17" w:rsidDel="00A20DA4">
          <w:rPr>
            <w:rFonts w:ascii="Times" w:hAnsi="Times"/>
          </w:rPr>
          <w:delText>could be</w:delText>
        </w:r>
      </w:del>
      <w:ins w:id="268" w:author="lcowles" w:date="2011-04-26T10:48:00Z">
        <w:del w:id="269" w:author="Joan Taylor" w:date="2011-06-06T13:35:00Z">
          <w:r w:rsidR="00BA1CAA" w:rsidDel="00A20DA4">
            <w:rPr>
              <w:rFonts w:ascii="Times" w:hAnsi="Times"/>
            </w:rPr>
            <w:delText>are currently</w:delText>
          </w:r>
        </w:del>
      </w:ins>
      <w:del w:id="270" w:author="Joan Taylor" w:date="2011-06-06T13:35:00Z">
        <w:r w:rsidR="00610A17" w:rsidDel="00A20DA4">
          <w:rPr>
            <w:rFonts w:ascii="Times" w:hAnsi="Times"/>
          </w:rPr>
          <w:delText xml:space="preserve"> developed well enough be in every day’s practical use. </w:delText>
        </w:r>
        <w:r w:rsidR="00610A17" w:rsidDel="00A20DA4">
          <w:rPr>
            <w:rFonts w:ascii="Times" w:hAnsi="Times"/>
          </w:rPr>
          <w:delText xml:space="preserve">Please refer to the references about the artificial nose and electrical tongue projects. </w:delText>
        </w:r>
        <w:r w:rsidR="00610A17" w:rsidDel="00A20DA4">
          <w:rPr>
            <w:rFonts w:ascii="Times" w:hAnsi="Times"/>
          </w:rPr>
          <w:delText xml:space="preserve">One sensor that is in </w:delText>
        </w:r>
      </w:del>
      <w:r w:rsidR="00610A17">
        <w:rPr>
          <w:rFonts w:ascii="Times" w:hAnsi="Times"/>
        </w:rPr>
        <w:t>increased use in multimedia computing</w:t>
      </w:r>
      <w:del w:id="271" w:author="Joan Taylor" w:date="2011-06-06T13:35:00Z">
        <w:r w:rsidR="00610A17" w:rsidDel="00A20DA4">
          <w:rPr>
            <w:rFonts w:ascii="Times" w:hAnsi="Times"/>
          </w:rPr>
          <w:delText>, however, is touch</w:delText>
        </w:r>
      </w:del>
      <w:r w:rsidR="00610A17">
        <w:rPr>
          <w:rFonts w:ascii="Times" w:hAnsi="Times"/>
        </w:rPr>
        <w:t>.</w:t>
      </w:r>
    </w:p>
    <w:p w:rsidR="00610A17" w:rsidRDefault="00A20DA4">
      <w:pPr>
        <w:pStyle w:val="FreeForm"/>
        <w:spacing w:after="240"/>
        <w:jc w:val="both"/>
        <w:rPr>
          <w:rFonts w:ascii="Times" w:hAnsi="Times"/>
          <w:b/>
        </w:rPr>
      </w:pPr>
      <w:ins w:id="272" w:author="Joan Taylor" w:date="2011-06-06T13:35:00Z">
        <w:r>
          <w:rPr>
            <w:rFonts w:ascii="Times" w:hAnsi="Times"/>
          </w:rPr>
          <w:t xml:space="preserve"> </w:t>
        </w:r>
      </w:ins>
      <w:r w:rsidR="00610A17">
        <w:rPr>
          <w:rFonts w:ascii="Times" w:hAnsi="Times"/>
        </w:rPr>
        <w:t xml:space="preserve">Haptic technologies </w:t>
      </w:r>
      <w:del w:id="273" w:author="lcowles" w:date="2011-04-26T16:34:00Z">
        <w:r w:rsidR="00610A17" w:rsidDel="0069679F">
          <w:rPr>
            <w:rFonts w:ascii="Times" w:hAnsi="Times"/>
          </w:rPr>
          <w:delText xml:space="preserve">target </w:delText>
        </w:r>
      </w:del>
      <w:ins w:id="274" w:author="lcowles" w:date="2011-04-26T16:34:00Z">
        <w:r w:rsidR="0069679F">
          <w:rPr>
            <w:rFonts w:ascii="Times" w:hAnsi="Times"/>
          </w:rPr>
          <w:t>use</w:t>
        </w:r>
        <w:del w:id="275" w:author="Joan Taylor" w:date="2011-06-06T13:35:00Z">
          <w:r w:rsidR="0069679F" w:rsidDel="00A20DA4">
            <w:rPr>
              <w:rFonts w:ascii="Times" w:hAnsi="Times"/>
            </w:rPr>
            <w:delText>s</w:delText>
          </w:r>
        </w:del>
        <w:r w:rsidR="0069679F">
          <w:rPr>
            <w:rFonts w:ascii="Times" w:hAnsi="Times"/>
          </w:rPr>
          <w:t xml:space="preserve"> </w:t>
        </w:r>
      </w:ins>
      <w:r w:rsidR="00610A17">
        <w:rPr>
          <w:rFonts w:ascii="Times" w:hAnsi="Times"/>
        </w:rPr>
        <w:t xml:space="preserve">tactile sensors </w:t>
      </w:r>
      <w:del w:id="276" w:author="lcowles" w:date="2011-04-26T16:34:00Z">
        <w:r w:rsidR="00610A17" w:rsidDel="0069679F">
          <w:rPr>
            <w:rFonts w:ascii="Times" w:hAnsi="Times"/>
          </w:rPr>
          <w:delText>both in</w:delText>
        </w:r>
      </w:del>
      <w:ins w:id="277" w:author="lcowles" w:date="2011-04-26T16:34:00Z">
        <w:r w:rsidR="0069679F">
          <w:rPr>
            <w:rFonts w:ascii="Times" w:hAnsi="Times"/>
          </w:rPr>
          <w:t xml:space="preserve">to translate </w:t>
        </w:r>
      </w:ins>
      <w:ins w:id="278" w:author="lcowles" w:date="2011-04-26T16:35:00Z">
        <w:del w:id="279" w:author="Joan Taylor" w:date="2011-06-06T13:35:00Z">
          <w:r w:rsidR="0069679F" w:rsidDel="00A20DA4">
            <w:rPr>
              <w:rFonts w:ascii="Times" w:hAnsi="Times"/>
            </w:rPr>
            <w:delText>the</w:delText>
          </w:r>
        </w:del>
      </w:ins>
      <w:ins w:id="280" w:author="Joan Taylor" w:date="2011-06-06T13:35:00Z">
        <w:r>
          <w:rPr>
            <w:rFonts w:ascii="Times" w:hAnsi="Times"/>
          </w:rPr>
          <w:t>human</w:t>
        </w:r>
      </w:ins>
      <w:ins w:id="281" w:author="lcowles" w:date="2011-04-26T16:35:00Z">
        <w:r w:rsidR="0069679F">
          <w:rPr>
            <w:rFonts w:ascii="Times" w:hAnsi="Times"/>
          </w:rPr>
          <w:t xml:space="preserve"> motion</w:t>
        </w:r>
        <w:del w:id="282" w:author="Joan Taylor" w:date="2011-06-06T13:35:00Z">
          <w:r w:rsidR="0069679F" w:rsidDel="00A20DA4">
            <w:rPr>
              <w:rFonts w:ascii="Times" w:hAnsi="Times"/>
            </w:rPr>
            <w:delText>s</w:delText>
          </w:r>
        </w:del>
      </w:ins>
      <w:del w:id="283" w:author="Joan Taylor" w:date="2011-06-06T13:35:00Z">
        <w:r w:rsidR="00610A17" w:rsidDel="00A20DA4">
          <w:rPr>
            <w:rFonts w:ascii="Times" w:hAnsi="Times"/>
          </w:rPr>
          <w:delText xml:space="preserve"> humans</w:delText>
        </w:r>
      </w:del>
      <w:r w:rsidR="00610A17">
        <w:rPr>
          <w:rFonts w:ascii="Times" w:hAnsi="Times"/>
        </w:rPr>
        <w:t xml:space="preserve"> </w:t>
      </w:r>
      <w:del w:id="284" w:author="lcowles" w:date="2011-04-26T16:35:00Z">
        <w:r w:rsidR="00610A17" w:rsidDel="0069679F">
          <w:rPr>
            <w:rFonts w:ascii="Times" w:hAnsi="Times"/>
          </w:rPr>
          <w:delText>(as emitter of the sensations) as well as for the computer (as sensor)</w:delText>
        </w:r>
      </w:del>
      <w:ins w:id="285" w:author="lcowles" w:date="2011-04-26T16:35:00Z">
        <w:r w:rsidR="0069679F">
          <w:rPr>
            <w:rFonts w:ascii="Times" w:hAnsi="Times"/>
          </w:rPr>
          <w:t>into computation</w:t>
        </w:r>
      </w:ins>
      <w:r w:rsidR="00610A17">
        <w:rPr>
          <w:rFonts w:ascii="Times" w:hAnsi="Times"/>
        </w:rPr>
        <w:t xml:space="preserve">. Currently, the </w:t>
      </w:r>
      <w:del w:id="286" w:author="lcowles" w:date="2011-04-26T16:36:00Z">
        <w:r w:rsidR="00610A17" w:rsidDel="0069679F">
          <w:rPr>
            <w:rFonts w:ascii="Times" w:hAnsi="Times"/>
          </w:rPr>
          <w:delText xml:space="preserve">predominant </w:delText>
        </w:r>
      </w:del>
      <w:ins w:id="287" w:author="lcowles" w:date="2011-04-26T16:36:00Z">
        <w:r w:rsidR="0069679F">
          <w:rPr>
            <w:rFonts w:ascii="Times" w:hAnsi="Times"/>
          </w:rPr>
          <w:t xml:space="preserve">most common </w:t>
        </w:r>
      </w:ins>
      <w:del w:id="288" w:author="lcowles" w:date="2011-04-26T16:38:00Z">
        <w:r w:rsidR="00610A17" w:rsidDel="0069679F">
          <w:rPr>
            <w:rFonts w:ascii="Times" w:hAnsi="Times"/>
          </w:rPr>
          <w:delText xml:space="preserve">use </w:delText>
        </w:r>
      </w:del>
      <w:ins w:id="289" w:author="lcowles" w:date="2011-04-26T16:38:00Z">
        <w:r w:rsidR="0069679F">
          <w:rPr>
            <w:rFonts w:ascii="Times" w:hAnsi="Times"/>
          </w:rPr>
          <w:t xml:space="preserve">type </w:t>
        </w:r>
      </w:ins>
      <w:r w:rsidR="00610A17">
        <w:rPr>
          <w:rFonts w:ascii="Times" w:hAnsi="Times"/>
        </w:rPr>
        <w:t xml:space="preserve">of </w:t>
      </w:r>
      <w:del w:id="290" w:author="lcowles" w:date="2011-04-26T16:39:00Z">
        <w:r w:rsidR="00610A17" w:rsidDel="0069679F">
          <w:rPr>
            <w:rFonts w:ascii="Times" w:hAnsi="Times"/>
          </w:rPr>
          <w:delText xml:space="preserve">haptics </w:delText>
        </w:r>
      </w:del>
      <w:ins w:id="291" w:author="lcowles" w:date="2011-04-26T16:39:00Z">
        <w:r w:rsidR="0069679F">
          <w:rPr>
            <w:rFonts w:ascii="Times" w:hAnsi="Times"/>
          </w:rPr>
          <w:t xml:space="preserve">tactile sensor </w:t>
        </w:r>
      </w:ins>
      <w:r w:rsidR="00610A17">
        <w:rPr>
          <w:rFonts w:ascii="Times" w:hAnsi="Times"/>
        </w:rPr>
        <w:t>is force</w:t>
      </w:r>
      <w:ins w:id="292" w:author="lcowles" w:date="2011-04-26T16:38:00Z">
        <w:r w:rsidR="0069679F">
          <w:rPr>
            <w:rFonts w:ascii="Times" w:hAnsi="Times"/>
          </w:rPr>
          <w:t xml:space="preserve"> </w:t>
        </w:r>
      </w:ins>
      <w:del w:id="293" w:author="lcowles" w:date="2011-04-26T16:38:00Z">
        <w:r w:rsidR="00610A17" w:rsidDel="0069679F">
          <w:rPr>
            <w:rFonts w:ascii="Times" w:hAnsi="Times"/>
          </w:rPr>
          <w:delText>d-</w:delText>
        </w:r>
      </w:del>
      <w:r w:rsidR="00610A17">
        <w:rPr>
          <w:rFonts w:ascii="Times" w:hAnsi="Times"/>
        </w:rPr>
        <w:t>feedback</w:t>
      </w:r>
      <w:ins w:id="294" w:author="lcowles" w:date="2011-04-26T16:39:00Z">
        <w:r w:rsidR="0069679F">
          <w:rPr>
            <w:rFonts w:ascii="Times" w:hAnsi="Times"/>
          </w:rPr>
          <w:t xml:space="preserve">, </w:t>
        </w:r>
      </w:ins>
      <w:ins w:id="295" w:author="Joan Taylor" w:date="2011-06-06T13:37:00Z">
        <w:r>
          <w:rPr>
            <w:rFonts w:ascii="Times" w:hAnsi="Times"/>
          </w:rPr>
          <w:t xml:space="preserve">which is </w:t>
        </w:r>
      </w:ins>
      <w:ins w:id="296" w:author="lcowles" w:date="2011-04-26T16:39:00Z">
        <w:r w:rsidR="0069679F">
          <w:rPr>
            <w:rFonts w:ascii="Times" w:hAnsi="Times"/>
          </w:rPr>
          <w:t>used in applications such as</w:t>
        </w:r>
      </w:ins>
      <w:r w:rsidR="00610A17">
        <w:rPr>
          <w:rFonts w:ascii="Times" w:hAnsi="Times"/>
        </w:rPr>
        <w:t xml:space="preserve"> </w:t>
      </w:r>
      <w:del w:id="297" w:author="lcowles" w:date="2011-04-26T16:39:00Z">
        <w:r w:rsidR="00610A17" w:rsidDel="0069679F">
          <w:rPr>
            <w:rFonts w:ascii="Times" w:hAnsi="Times"/>
          </w:rPr>
          <w:delText xml:space="preserve">in </w:delText>
        </w:r>
      </w:del>
      <w:r w:rsidR="00610A17">
        <w:rPr>
          <w:rFonts w:ascii="Times" w:hAnsi="Times"/>
        </w:rPr>
        <w:t xml:space="preserve">computer game controllers, servo mechanisms for aircrafts, and </w:t>
      </w:r>
      <w:del w:id="298" w:author="lcowles" w:date="2011-04-26T16:36:00Z">
        <w:r w:rsidR="00610A17" w:rsidDel="0069679F">
          <w:rPr>
            <w:rFonts w:ascii="Times" w:hAnsi="Times"/>
          </w:rPr>
          <w:delText>medicine</w:delText>
        </w:r>
      </w:del>
      <w:ins w:id="299" w:author="lcowles" w:date="2011-04-26T16:36:00Z">
        <w:r w:rsidR="0069679F">
          <w:rPr>
            <w:rFonts w:ascii="Times" w:hAnsi="Times"/>
          </w:rPr>
          <w:t>remote surgery</w:t>
        </w:r>
      </w:ins>
      <w:r w:rsidR="00610A17">
        <w:rPr>
          <w:rFonts w:ascii="Times" w:hAnsi="Times"/>
        </w:rPr>
        <w:t xml:space="preserve">. </w:t>
      </w:r>
      <w:del w:id="300" w:author="Joan Taylor" w:date="2011-06-06T13:37:00Z">
        <w:r w:rsidR="00610A17" w:rsidDel="00A20DA4">
          <w:rPr>
            <w:rFonts w:ascii="Times" w:hAnsi="Times"/>
          </w:rPr>
          <w:delText xml:space="preserve">These </w:delText>
        </w:r>
      </w:del>
      <w:ins w:id="301" w:author="Joan Taylor" w:date="2011-06-06T13:37:00Z">
        <w:r>
          <w:rPr>
            <w:rFonts w:ascii="Times" w:hAnsi="Times"/>
          </w:rPr>
          <w:t>Haptic</w:t>
        </w:r>
        <w:r>
          <w:rPr>
            <w:rFonts w:ascii="Times" w:hAnsi="Times"/>
          </w:rPr>
          <w:t xml:space="preserve"> </w:t>
        </w:r>
      </w:ins>
      <w:r w:rsidR="00610A17">
        <w:rPr>
          <w:rFonts w:ascii="Times" w:hAnsi="Times"/>
        </w:rPr>
        <w:t xml:space="preserve">devices </w:t>
      </w:r>
      <w:ins w:id="302" w:author="lcowles" w:date="2011-04-26T16:44:00Z">
        <w:r w:rsidR="000F2501">
          <w:rPr>
            <w:rFonts w:ascii="Times" w:hAnsi="Times"/>
          </w:rPr>
          <w:t>receive information from the user through</w:t>
        </w:r>
      </w:ins>
      <w:ins w:id="303" w:author="lcowles" w:date="2011-04-26T16:39:00Z">
        <w:r w:rsidR="0069679F">
          <w:rPr>
            <w:rFonts w:ascii="Times" w:hAnsi="Times"/>
          </w:rPr>
          <w:t xml:space="preserve"> pressure</w:t>
        </w:r>
        <w:del w:id="304" w:author="Joan Taylor" w:date="2011-06-06T13:35:00Z">
          <w:r w:rsidR="0069679F" w:rsidDel="00A20DA4">
            <w:rPr>
              <w:rFonts w:ascii="Times" w:hAnsi="Times"/>
            </w:rPr>
            <w:delText xml:space="preserve"> </w:delText>
          </w:r>
        </w:del>
      </w:ins>
      <w:ins w:id="305" w:author="Joan Taylor" w:date="2011-06-06T13:35:00Z">
        <w:r>
          <w:rPr>
            <w:rFonts w:ascii="Times" w:hAnsi="Times"/>
          </w:rPr>
          <w:t>-</w:t>
        </w:r>
      </w:ins>
      <w:ins w:id="306" w:author="lcowles" w:date="2011-04-26T16:39:00Z">
        <w:r w:rsidR="0069679F">
          <w:rPr>
            <w:rFonts w:ascii="Times" w:hAnsi="Times"/>
          </w:rPr>
          <w:t xml:space="preserve">sensitive </w:t>
        </w:r>
      </w:ins>
      <w:ins w:id="307" w:author="lcowles" w:date="2011-04-26T16:40:00Z">
        <w:r w:rsidR="0069679F">
          <w:rPr>
            <w:rFonts w:ascii="Times" w:hAnsi="Times"/>
          </w:rPr>
          <w:t>sensors</w:t>
        </w:r>
      </w:ins>
      <w:ins w:id="308" w:author="lcowles" w:date="2011-04-26T16:39:00Z">
        <w:r w:rsidR="0069679F">
          <w:rPr>
            <w:rFonts w:ascii="Times" w:hAnsi="Times"/>
          </w:rPr>
          <w:t>, such as piezo crystals</w:t>
        </w:r>
      </w:ins>
      <w:ins w:id="309" w:author="lcowles" w:date="2011-04-26T16:40:00Z">
        <w:r w:rsidR="0069679F">
          <w:rPr>
            <w:rFonts w:ascii="Times" w:hAnsi="Times"/>
          </w:rPr>
          <w:t>, which</w:t>
        </w:r>
      </w:ins>
      <w:ins w:id="310" w:author="lcowles" w:date="2011-04-26T16:39:00Z">
        <w:r w:rsidR="0069679F">
          <w:rPr>
            <w:rFonts w:ascii="Times" w:hAnsi="Times"/>
          </w:rPr>
          <w:t xml:space="preserve"> emit electrical power proportional to the force </w:t>
        </w:r>
        <w:del w:id="311" w:author="Joan Taylor" w:date="2011-06-06T13:38:00Z">
          <w:r w:rsidR="0069679F" w:rsidDel="00A20DA4">
            <w:rPr>
              <w:rFonts w:ascii="Times" w:hAnsi="Times"/>
            </w:rPr>
            <w:delText>that is used to squeeze</w:delText>
          </w:r>
        </w:del>
      </w:ins>
      <w:ins w:id="312" w:author="Joan Taylor" w:date="2011-06-06T13:38:00Z">
        <w:r>
          <w:rPr>
            <w:rFonts w:ascii="Times" w:hAnsi="Times"/>
          </w:rPr>
          <w:t xml:space="preserve">applied to </w:t>
        </w:r>
      </w:ins>
      <w:ins w:id="313" w:author="lcowles" w:date="2011-04-26T16:39:00Z">
        <w:del w:id="314" w:author="Joan Taylor" w:date="2011-06-06T13:38:00Z">
          <w:r w:rsidR="0069679F" w:rsidDel="00A20DA4">
            <w:rPr>
              <w:rFonts w:ascii="Times" w:hAnsi="Times"/>
            </w:rPr>
            <w:delText xml:space="preserve"> </w:delText>
          </w:r>
        </w:del>
        <w:r w:rsidR="0069679F">
          <w:rPr>
            <w:rFonts w:ascii="Times" w:hAnsi="Times"/>
          </w:rPr>
          <w:t>them</w:t>
        </w:r>
      </w:ins>
      <w:ins w:id="315" w:author="lcowles" w:date="2011-04-26T16:42:00Z">
        <w:r w:rsidR="0069679F">
          <w:rPr>
            <w:rFonts w:ascii="Times" w:hAnsi="Times"/>
          </w:rPr>
          <w:t xml:space="preserve">.  </w:t>
        </w:r>
      </w:ins>
      <w:ins w:id="316" w:author="Joan Taylor" w:date="2011-06-06T13:38:00Z">
        <w:r>
          <w:rPr>
            <w:rFonts w:ascii="Times" w:hAnsi="Times"/>
          </w:rPr>
          <w:t xml:space="preserve">Actuators transmit </w:t>
        </w:r>
      </w:ins>
      <w:ins w:id="317" w:author="lcowles" w:date="2011-04-26T16:42:00Z">
        <w:del w:id="318" w:author="Joan Taylor" w:date="2011-06-06T13:38:00Z">
          <w:r w:rsidR="0069679F" w:rsidDel="00A20DA4">
            <w:rPr>
              <w:rFonts w:ascii="Times" w:hAnsi="Times"/>
            </w:rPr>
            <w:delText>F</w:delText>
          </w:r>
        </w:del>
      </w:ins>
      <w:ins w:id="319" w:author="Joan Taylor" w:date="2011-06-06T13:38:00Z">
        <w:r>
          <w:rPr>
            <w:rFonts w:ascii="Times" w:hAnsi="Times"/>
          </w:rPr>
          <w:t>the f</w:t>
        </w:r>
      </w:ins>
      <w:ins w:id="320" w:author="lcowles" w:date="2011-04-26T16:42:00Z">
        <w:r w:rsidR="0069679F">
          <w:rPr>
            <w:rFonts w:ascii="Times" w:hAnsi="Times"/>
          </w:rPr>
          <w:t xml:space="preserve">eedback </w:t>
        </w:r>
        <w:del w:id="321" w:author="Joan Taylor" w:date="2011-06-06T13:38:00Z">
          <w:r w:rsidR="0069679F" w:rsidDel="00A20DA4">
            <w:rPr>
              <w:rFonts w:ascii="Times" w:hAnsi="Times"/>
            </w:rPr>
            <w:delText xml:space="preserve">is transmitted by actuators, which </w:delText>
          </w:r>
        </w:del>
      </w:ins>
      <w:del w:id="322" w:author="Joan Taylor" w:date="2011-06-06T13:38:00Z">
        <w:r w:rsidR="00610A17" w:rsidDel="00A20DA4">
          <w:rPr>
            <w:rFonts w:ascii="Times" w:hAnsi="Times"/>
          </w:rPr>
          <w:delText>us</w:delText>
        </w:r>
      </w:del>
      <w:ins w:id="323" w:author="lcowles" w:date="2011-04-26T16:42:00Z">
        <w:del w:id="324" w:author="Joan Taylor" w:date="2011-06-06T13:38:00Z">
          <w:r w:rsidR="0069679F" w:rsidDel="00A20DA4">
            <w:rPr>
              <w:rFonts w:ascii="Times" w:hAnsi="Times"/>
            </w:rPr>
            <w:delText>e</w:delText>
          </w:r>
        </w:del>
      </w:ins>
      <w:ins w:id="325" w:author="Joan Taylor" w:date="2011-06-06T13:38:00Z">
        <w:r>
          <w:rPr>
            <w:rFonts w:ascii="Times" w:hAnsi="Times"/>
          </w:rPr>
          <w:t>using</w:t>
        </w:r>
      </w:ins>
      <w:del w:id="326" w:author="lcowles" w:date="2011-04-26T16:42:00Z">
        <w:r w:rsidR="00610A17" w:rsidDel="0069679F">
          <w:rPr>
            <w:rFonts w:ascii="Times" w:hAnsi="Times"/>
          </w:rPr>
          <w:delText xml:space="preserve">e </w:delText>
        </w:r>
      </w:del>
      <w:ins w:id="327" w:author="lcowles" w:date="2011-04-26T16:42:00Z">
        <w:r w:rsidR="0069679F">
          <w:rPr>
            <w:rFonts w:ascii="Times" w:hAnsi="Times"/>
          </w:rPr>
          <w:t xml:space="preserve"> </w:t>
        </w:r>
      </w:ins>
      <w:r w:rsidR="00610A17">
        <w:rPr>
          <w:rFonts w:ascii="Times" w:hAnsi="Times"/>
        </w:rPr>
        <w:t xml:space="preserve">electro motors to induce a vibration or another physical motion to communicate </w:t>
      </w:r>
      <w:del w:id="328" w:author="lcowles" w:date="2011-04-26T16:43:00Z">
        <w:r w:rsidR="00610A17" w:rsidDel="0069679F">
          <w:rPr>
            <w:rFonts w:ascii="Times" w:hAnsi="Times"/>
          </w:rPr>
          <w:delText>with the tactile sensors in the human body (mostly in</w:delText>
        </w:r>
      </w:del>
      <w:ins w:id="329" w:author="lcowles" w:date="2011-04-26T16:43:00Z">
        <w:del w:id="330" w:author="Joan Taylor" w:date="2011-06-06T13:38:00Z">
          <w:r w:rsidR="0069679F" w:rsidDel="00A20DA4">
            <w:rPr>
              <w:rFonts w:ascii="Times" w:hAnsi="Times"/>
            </w:rPr>
            <w:delText xml:space="preserve">back </w:delText>
          </w:r>
        </w:del>
        <w:r w:rsidR="0069679F">
          <w:rPr>
            <w:rFonts w:ascii="Times" w:hAnsi="Times"/>
          </w:rPr>
          <w:t>to</w:t>
        </w:r>
      </w:ins>
      <w:r w:rsidR="00610A17">
        <w:rPr>
          <w:rFonts w:ascii="Times" w:hAnsi="Times"/>
        </w:rPr>
        <w:t xml:space="preserve"> the </w:t>
      </w:r>
      <w:ins w:id="331" w:author="lcowles" w:date="2011-04-26T16:43:00Z">
        <w:r w:rsidR="0069679F">
          <w:rPr>
            <w:rFonts w:ascii="Times" w:hAnsi="Times"/>
          </w:rPr>
          <w:t xml:space="preserve">human </w:t>
        </w:r>
      </w:ins>
      <w:r w:rsidR="00610A17">
        <w:rPr>
          <w:rFonts w:ascii="Times" w:hAnsi="Times"/>
        </w:rPr>
        <w:t>hands and arms</w:t>
      </w:r>
      <w:del w:id="332" w:author="lcowles" w:date="2011-04-26T16:43:00Z">
        <w:r w:rsidR="00610A17" w:rsidDel="0069679F">
          <w:rPr>
            <w:rFonts w:ascii="Times" w:hAnsi="Times"/>
          </w:rPr>
          <w:delText>)</w:delText>
        </w:r>
      </w:del>
      <w:r w:rsidR="00610A17">
        <w:rPr>
          <w:rFonts w:ascii="Times" w:hAnsi="Times"/>
        </w:rPr>
        <w:t xml:space="preserve">. </w:t>
      </w:r>
      <w:del w:id="333" w:author="lcowles" w:date="2011-04-26T16:43:00Z">
        <w:r w:rsidR="00610A17" w:rsidDel="0069679F">
          <w:rPr>
            <w:rFonts w:ascii="Times" w:hAnsi="Times"/>
          </w:rPr>
          <w:delText xml:space="preserve">The device is called actuator. </w:delText>
        </w:r>
      </w:del>
      <w:del w:id="334" w:author="lcowles" w:date="2011-04-26T16:39:00Z">
        <w:r w:rsidR="00610A17" w:rsidDel="0069679F">
          <w:rPr>
            <w:rFonts w:ascii="Times" w:hAnsi="Times"/>
          </w:rPr>
          <w:delText xml:space="preserve">On the sensor side, pressure sensitive material can be used, such as piezo crystals. These crystals emit electrical power proportional to the force that is used to squeeze them. </w:delText>
        </w:r>
      </w:del>
      <w:r w:rsidR="00610A17">
        <w:rPr>
          <w:rFonts w:ascii="Times" w:hAnsi="Times"/>
        </w:rPr>
        <w:t xml:space="preserve">Other sensors, such as haptic gloves, allow normal usage of the hand but capture the muscular </w:t>
      </w:r>
      <w:r w:rsidR="00610A17">
        <w:rPr>
          <w:rFonts w:ascii="Times" w:hAnsi="Times"/>
        </w:rPr>
        <w:lastRenderedPageBreak/>
        <w:t xml:space="preserve">state of the fingers and other parts of the hand. Often, a remote robotic hand </w:t>
      </w:r>
      <w:del w:id="335" w:author="Joan Taylor" w:date="2011-06-06T13:41:00Z">
        <w:r w:rsidR="00610A17" w:rsidDel="00EE154E">
          <w:rPr>
            <w:rFonts w:ascii="Times" w:hAnsi="Times"/>
          </w:rPr>
          <w:delText xml:space="preserve">can </w:delText>
        </w:r>
      </w:del>
      <w:r w:rsidR="00610A17">
        <w:rPr>
          <w:rFonts w:ascii="Times" w:hAnsi="Times"/>
        </w:rPr>
        <w:t xml:space="preserve">then </w:t>
      </w:r>
      <w:del w:id="336" w:author="Joan Taylor" w:date="2011-06-06T13:40:00Z">
        <w:r w:rsidR="00610A17" w:rsidDel="00EE154E">
          <w:rPr>
            <w:rFonts w:ascii="Times" w:hAnsi="Times"/>
          </w:rPr>
          <w:delText xml:space="preserve">be operated by </w:delText>
        </w:r>
      </w:del>
      <w:r w:rsidR="00610A17">
        <w:rPr>
          <w:rFonts w:ascii="Times" w:hAnsi="Times"/>
        </w:rPr>
        <w:t>reproduc</w:t>
      </w:r>
      <w:del w:id="337" w:author="Joan Taylor" w:date="2011-06-06T13:40:00Z">
        <w:r w:rsidR="00610A17" w:rsidDel="00EE154E">
          <w:rPr>
            <w:rFonts w:ascii="Times" w:hAnsi="Times"/>
          </w:rPr>
          <w:delText>ing</w:delText>
        </w:r>
      </w:del>
      <w:ins w:id="338" w:author="Joan Taylor" w:date="2011-06-06T13:40:00Z">
        <w:r w:rsidR="00EE154E">
          <w:rPr>
            <w:rFonts w:ascii="Times" w:hAnsi="Times"/>
          </w:rPr>
          <w:t>e</w:t>
        </w:r>
      </w:ins>
      <w:ins w:id="339" w:author="Joan Taylor" w:date="2011-06-06T13:41:00Z">
        <w:r w:rsidR="00EE154E">
          <w:rPr>
            <w:rFonts w:ascii="Times" w:hAnsi="Times"/>
          </w:rPr>
          <w:t>s</w:t>
        </w:r>
      </w:ins>
      <w:r w:rsidR="00610A17">
        <w:rPr>
          <w:rFonts w:ascii="Times" w:hAnsi="Times"/>
        </w:rPr>
        <w:t xml:space="preserve"> the state of the operator</w:t>
      </w:r>
      <w:ins w:id="340" w:author="Joan Taylor" w:date="2011-06-06T13:39:00Z">
        <w:r w:rsidR="00EE154E">
          <w:rPr>
            <w:rFonts w:ascii="Times" w:hAnsi="Times"/>
          </w:rPr>
          <w:t>’</w:t>
        </w:r>
      </w:ins>
      <w:r w:rsidR="00610A17">
        <w:rPr>
          <w:rFonts w:ascii="Times" w:hAnsi="Times"/>
        </w:rPr>
        <w:t xml:space="preserve">s hand on the </w:t>
      </w:r>
      <w:del w:id="341" w:author="Joan Taylor" w:date="2011-06-06T13:40:00Z">
        <w:r w:rsidR="00610A17" w:rsidDel="00EE154E">
          <w:rPr>
            <w:rFonts w:ascii="Times" w:hAnsi="Times"/>
          </w:rPr>
          <w:delText xml:space="preserve">remote </w:delText>
        </w:r>
      </w:del>
      <w:ins w:id="342" w:author="Joan Taylor" w:date="2011-06-06T13:40:00Z">
        <w:r w:rsidR="00EE154E">
          <w:rPr>
            <w:rFonts w:ascii="Times" w:hAnsi="Times"/>
          </w:rPr>
          <w:t>other</w:t>
        </w:r>
        <w:r w:rsidR="00EE154E">
          <w:rPr>
            <w:rFonts w:ascii="Times" w:hAnsi="Times"/>
          </w:rPr>
          <w:t xml:space="preserve"> </w:t>
        </w:r>
      </w:ins>
      <w:r w:rsidR="00610A17">
        <w:rPr>
          <w:rFonts w:ascii="Times" w:hAnsi="Times"/>
        </w:rPr>
        <w:t xml:space="preserve">end. A major issue with haptic sensors is </w:t>
      </w:r>
      <w:del w:id="343" w:author="Joan Taylor" w:date="2011-06-06T13:41:00Z">
        <w:r w:rsidR="00610A17" w:rsidDel="002A11C8">
          <w:rPr>
            <w:rFonts w:ascii="Times" w:hAnsi="Times"/>
          </w:rPr>
          <w:delText xml:space="preserve">to </w:delText>
        </w:r>
      </w:del>
      <w:r w:rsidR="00610A17">
        <w:rPr>
          <w:rFonts w:ascii="Times" w:hAnsi="Times"/>
        </w:rPr>
        <w:t>tun</w:t>
      </w:r>
      <w:del w:id="344" w:author="Joan Taylor" w:date="2011-06-06T13:41:00Z">
        <w:r w:rsidR="00610A17" w:rsidDel="002A11C8">
          <w:rPr>
            <w:rFonts w:ascii="Times" w:hAnsi="Times"/>
          </w:rPr>
          <w:delText>e</w:delText>
        </w:r>
      </w:del>
      <w:ins w:id="345" w:author="Joan Taylor" w:date="2011-06-06T13:41:00Z">
        <w:r w:rsidR="002A11C8">
          <w:rPr>
            <w:rFonts w:ascii="Times" w:hAnsi="Times"/>
          </w:rPr>
          <w:t>ing</w:t>
        </w:r>
      </w:ins>
      <w:r w:rsidR="00610A17">
        <w:rPr>
          <w:rFonts w:ascii="Times" w:hAnsi="Times"/>
        </w:rPr>
        <w:t xml:space="preserve"> the  feedback</w:t>
      </w:r>
      <w:del w:id="346" w:author="Joan Taylor" w:date="2011-06-06T13:41:00Z">
        <w:r w:rsidR="00610A17" w:rsidDel="002A11C8">
          <w:rPr>
            <w:rFonts w:ascii="Times" w:hAnsi="Times"/>
          </w:rPr>
          <w:delText xml:space="preserve"> and</w:delText>
        </w:r>
      </w:del>
      <w:r w:rsidR="00610A17">
        <w:rPr>
          <w:rFonts w:ascii="Times" w:hAnsi="Times"/>
        </w:rPr>
        <w:t xml:space="preserve"> or sensor </w:t>
      </w:r>
      <w:del w:id="347" w:author="Joan Taylor" w:date="2011-06-06T13:43:00Z">
        <w:r w:rsidR="00610A17" w:rsidDel="002A11C8">
          <w:rPr>
            <w:rFonts w:ascii="Times" w:hAnsi="Times"/>
          </w:rPr>
          <w:delText xml:space="preserve">so </w:delText>
        </w:r>
      </w:del>
      <w:ins w:id="348" w:author="Joan Taylor" w:date="2011-06-06T13:43:00Z">
        <w:r w:rsidR="002A11C8">
          <w:rPr>
            <w:rFonts w:ascii="Times" w:hAnsi="Times"/>
          </w:rPr>
          <w:t>to make</w:t>
        </w:r>
        <w:r w:rsidR="002A11C8">
          <w:rPr>
            <w:rFonts w:ascii="Times" w:hAnsi="Times"/>
          </w:rPr>
          <w:t xml:space="preserve"> </w:t>
        </w:r>
      </w:ins>
      <w:del w:id="349" w:author="Joan Taylor" w:date="2011-06-06T13:41:00Z">
        <w:r w:rsidR="00610A17" w:rsidDel="002A11C8">
          <w:rPr>
            <w:rFonts w:ascii="Times" w:hAnsi="Times"/>
          </w:rPr>
          <w:delText xml:space="preserve">that </w:delText>
        </w:r>
      </w:del>
      <w:r w:rsidR="00610A17">
        <w:rPr>
          <w:rFonts w:ascii="Times" w:hAnsi="Times"/>
        </w:rPr>
        <w:t xml:space="preserve">the user experience </w:t>
      </w:r>
      <w:del w:id="350" w:author="Joan Taylor" w:date="2011-06-06T13:43:00Z">
        <w:r w:rsidR="00610A17" w:rsidDel="002A11C8">
          <w:rPr>
            <w:rFonts w:ascii="Times" w:hAnsi="Times"/>
          </w:rPr>
          <w:delText xml:space="preserve">is </w:delText>
        </w:r>
      </w:del>
      <w:r w:rsidR="00610A17">
        <w:rPr>
          <w:rFonts w:ascii="Times" w:hAnsi="Times"/>
        </w:rPr>
        <w:t>intuitive and natural</w:t>
      </w:r>
      <w:ins w:id="351" w:author="Joan Taylor" w:date="2011-06-06T13:42:00Z">
        <w:r w:rsidR="002A11C8">
          <w:rPr>
            <w:rFonts w:ascii="Times" w:hAnsi="Times"/>
          </w:rPr>
          <w:t>, so the user does not have to learn how to operate the</w:t>
        </w:r>
      </w:ins>
      <w:del w:id="352" w:author="Joan Taylor" w:date="2011-06-06T13:42:00Z">
        <w:r w:rsidR="00610A17" w:rsidDel="002A11C8">
          <w:rPr>
            <w:rFonts w:ascii="Times" w:hAnsi="Times"/>
          </w:rPr>
          <w:delText xml:space="preserve"> to avoid having to learn how to use the</w:delText>
        </w:r>
      </w:del>
      <w:r w:rsidR="00610A17">
        <w:rPr>
          <w:rFonts w:ascii="Times" w:hAnsi="Times"/>
        </w:rPr>
        <w:t xml:space="preserve"> system</w:t>
      </w:r>
      <w:del w:id="353" w:author="Joan Taylor" w:date="2011-06-06T13:43:00Z">
        <w:r w:rsidR="00610A17" w:rsidDel="002A11C8">
          <w:rPr>
            <w:rFonts w:ascii="Times" w:hAnsi="Times"/>
          </w:rPr>
          <w:delText>s</w:delText>
        </w:r>
      </w:del>
      <w:r w:rsidR="00610A17">
        <w:rPr>
          <w:rFonts w:ascii="Times" w:hAnsi="Times"/>
        </w:rPr>
        <w:t xml:space="preserve">. </w:t>
      </w:r>
      <w:del w:id="354" w:author="Joan Taylor" w:date="2011-06-06T13:39:00Z">
        <w:r w:rsidR="00610A17" w:rsidDel="00EE154E">
          <w:rPr>
            <w:rFonts w:ascii="Times" w:hAnsi="Times"/>
          </w:rPr>
          <w:delText xml:space="preserve">While </w:delText>
        </w:r>
      </w:del>
      <w:ins w:id="355" w:author="Joan Taylor" w:date="2011-06-06T13:39:00Z">
        <w:r w:rsidR="00EE154E">
          <w:rPr>
            <w:rFonts w:ascii="Times" w:hAnsi="Times"/>
          </w:rPr>
          <w:t>Although</w:t>
        </w:r>
        <w:r w:rsidR="00EE154E">
          <w:rPr>
            <w:rFonts w:ascii="Times" w:hAnsi="Times"/>
          </w:rPr>
          <w:t xml:space="preserve"> </w:t>
        </w:r>
      </w:ins>
      <w:r w:rsidR="00610A17">
        <w:rPr>
          <w:rFonts w:ascii="Times" w:hAnsi="Times"/>
        </w:rPr>
        <w:t>this is easily achieved with conventional video and audio, haptic sensors often require</w:t>
      </w:r>
      <w:del w:id="356" w:author="Joan Taylor" w:date="2011-06-06T13:39:00Z">
        <w:r w:rsidR="00610A17" w:rsidDel="00EE154E">
          <w:rPr>
            <w:rFonts w:ascii="Times" w:hAnsi="Times"/>
          </w:rPr>
          <w:delText xml:space="preserve"> the combination of</w:delText>
        </w:r>
      </w:del>
      <w:ins w:id="357" w:author="Joan Taylor" w:date="2011-06-06T13:39:00Z">
        <w:r w:rsidR="00EE154E">
          <w:rPr>
            <w:rFonts w:ascii="Times" w:hAnsi="Times"/>
          </w:rPr>
          <w:t xml:space="preserve"> combining</w:t>
        </w:r>
      </w:ins>
      <w:r w:rsidR="00610A17">
        <w:rPr>
          <w:rFonts w:ascii="Times" w:hAnsi="Times"/>
        </w:rPr>
        <w:t xml:space="preserve"> different sensors and feedback</w:t>
      </w:r>
      <w:ins w:id="358" w:author="Joan Taylor" w:date="2011-06-06T13:40:00Z">
        <w:r w:rsidR="00EE154E">
          <w:rPr>
            <w:rFonts w:ascii="Times" w:hAnsi="Times" w:cs="Times"/>
          </w:rPr>
          <w:t>—</w:t>
        </w:r>
      </w:ins>
      <w:del w:id="359" w:author="Joan Taylor" w:date="2011-06-06T13:40:00Z">
        <w:r w:rsidR="00610A17" w:rsidDel="00EE154E">
          <w:rPr>
            <w:rFonts w:ascii="Times" w:hAnsi="Times"/>
          </w:rPr>
          <w:delText xml:space="preserve"> -- </w:delText>
        </w:r>
      </w:del>
      <w:r w:rsidR="00610A17">
        <w:rPr>
          <w:rFonts w:ascii="Times" w:hAnsi="Times"/>
        </w:rPr>
        <w:t xml:space="preserve">which leads us to the topic of multimodal </w:t>
      </w:r>
      <w:commentRangeStart w:id="360"/>
      <w:r w:rsidR="00610A17">
        <w:rPr>
          <w:rFonts w:ascii="Times" w:hAnsi="Times"/>
        </w:rPr>
        <w:t>integration</w:t>
      </w:r>
      <w:commentRangeEnd w:id="360"/>
      <w:r w:rsidR="00991F1D">
        <w:rPr>
          <w:rStyle w:val="CommentReference"/>
          <w:rFonts w:ascii="Times New Roman" w:hAnsi="Times New Roman"/>
        </w:rPr>
        <w:commentReference w:id="360"/>
      </w:r>
      <w:r w:rsidR="00610A17">
        <w:rPr>
          <w:rFonts w:ascii="Times" w:hAnsi="Times"/>
        </w:rPr>
        <w:t>.</w:t>
      </w:r>
    </w:p>
    <w:p w:rsidR="00610A17" w:rsidRDefault="00610A17" w:rsidP="008272A3">
      <w:pPr>
        <w:pStyle w:val="FreeForm"/>
        <w:jc w:val="both"/>
        <w:outlineLvl w:val="0"/>
        <w:rPr>
          <w:rFonts w:ascii="Times" w:hAnsi="Times"/>
          <w:b/>
        </w:rPr>
      </w:pPr>
      <w:r>
        <w:rPr>
          <w:rFonts w:ascii="Times" w:hAnsi="Times"/>
          <w:b/>
        </w:rPr>
        <w:t>Multimodal Integration</w:t>
      </w:r>
    </w:p>
    <w:p w:rsidR="00610A17" w:rsidRDefault="00610A17">
      <w:pPr>
        <w:pStyle w:val="FreeForm"/>
        <w:spacing w:after="240"/>
        <w:jc w:val="both"/>
        <w:rPr>
          <w:rFonts w:ascii="Times" w:hAnsi="Times"/>
        </w:rPr>
      </w:pPr>
      <w:del w:id="361" w:author="lcowles" w:date="2011-04-26T16:46:00Z">
        <w:r w:rsidDel="000F2501">
          <w:rPr>
            <w:rFonts w:ascii="Times" w:hAnsi="Times"/>
          </w:rPr>
          <w:delText>Multimodal Integration, also known as multi-sensory integration, describes the phenomenon that that t</w:delText>
        </w:r>
      </w:del>
      <w:ins w:id="362" w:author="lcowles" w:date="2011-04-26T16:46:00Z">
        <w:r w:rsidR="000F2501">
          <w:rPr>
            <w:rFonts w:ascii="Times" w:hAnsi="Times"/>
          </w:rPr>
          <w:t>T</w:t>
        </w:r>
      </w:ins>
      <w:r>
        <w:rPr>
          <w:rFonts w:ascii="Times" w:hAnsi="Times"/>
        </w:rPr>
        <w:t xml:space="preserve">he human brain </w:t>
      </w:r>
      <w:del w:id="363" w:author="Joan Taylor" w:date="2011-06-06T13:43:00Z">
        <w:r w:rsidDel="002A11C8">
          <w:rPr>
            <w:rFonts w:ascii="Times" w:hAnsi="Times"/>
          </w:rPr>
          <w:delText>is able to</w:delText>
        </w:r>
      </w:del>
      <w:ins w:id="364" w:author="Joan Taylor" w:date="2011-06-06T13:43:00Z">
        <w:r w:rsidR="002A11C8">
          <w:rPr>
            <w:rFonts w:ascii="Times" w:hAnsi="Times"/>
          </w:rPr>
          <w:t>can</w:t>
        </w:r>
      </w:ins>
      <w:r>
        <w:rPr>
          <w:rFonts w:ascii="Times" w:hAnsi="Times"/>
        </w:rPr>
        <w:t xml:space="preserve"> integrate different sensory modalities, such as sight, sound, and touch, into a </w:t>
      </w:r>
      <w:ins w:id="365" w:author="Joan Taylor" w:date="2011-06-06T14:11:00Z">
        <w:r w:rsidR="00CA1309">
          <w:rPr>
            <w:rFonts w:ascii="Times" w:hAnsi="Times"/>
          </w:rPr>
          <w:t xml:space="preserve">coherent and unified </w:t>
        </w:r>
      </w:ins>
      <w:r>
        <w:rPr>
          <w:rFonts w:ascii="Times" w:hAnsi="Times"/>
        </w:rPr>
        <w:t>perceptual experience</w:t>
      </w:r>
      <w:del w:id="366" w:author="Joan Taylor" w:date="2011-06-06T14:11:00Z">
        <w:r w:rsidDel="00CA1309">
          <w:rPr>
            <w:rFonts w:ascii="Times" w:hAnsi="Times"/>
          </w:rPr>
          <w:delText xml:space="preserve"> that is coherent and unified</w:delText>
        </w:r>
      </w:del>
      <w:r>
        <w:rPr>
          <w:rFonts w:ascii="Times" w:hAnsi="Times"/>
        </w:rPr>
        <w:t xml:space="preserve">. Experiments show that by considering input from multiple sensors, perceptual problems </w:t>
      </w:r>
      <w:commentRangeStart w:id="367"/>
      <w:r>
        <w:rPr>
          <w:rFonts w:ascii="Times" w:hAnsi="Times"/>
        </w:rPr>
        <w:t xml:space="preserve">can be solved </w:t>
      </w:r>
      <w:commentRangeEnd w:id="367"/>
      <w:r w:rsidR="000F2501">
        <w:rPr>
          <w:rStyle w:val="CommentReference"/>
          <w:rFonts w:ascii="Times New Roman" w:hAnsi="Times New Roman"/>
        </w:rPr>
        <w:commentReference w:id="367"/>
      </w:r>
      <w:r>
        <w:rPr>
          <w:rFonts w:ascii="Times" w:hAnsi="Times"/>
        </w:rPr>
        <w:t xml:space="preserve">more robustly and even faster (see </w:t>
      </w:r>
      <w:commentRangeStart w:id="368"/>
      <w:r>
        <w:rPr>
          <w:rFonts w:ascii="Times" w:hAnsi="Times"/>
        </w:rPr>
        <w:t>references</w:t>
      </w:r>
      <w:commentRangeEnd w:id="368"/>
      <w:r w:rsidR="000F2501">
        <w:rPr>
          <w:rStyle w:val="CommentReference"/>
          <w:rFonts w:ascii="Times New Roman" w:hAnsi="Times New Roman"/>
        </w:rPr>
        <w:commentReference w:id="368"/>
      </w:r>
      <w:r>
        <w:rPr>
          <w:rFonts w:ascii="Times" w:hAnsi="Times"/>
        </w:rPr>
        <w:t xml:space="preserve">). </w:t>
      </w:r>
      <w:ins w:id="369" w:author="lcowles" w:date="2011-04-26T16:46:00Z">
        <w:r w:rsidR="000F2501">
          <w:rPr>
            <w:rFonts w:ascii="Times" w:hAnsi="Times"/>
          </w:rPr>
          <w:t xml:space="preserve">This </w:t>
        </w:r>
        <w:del w:id="370" w:author="Joan Taylor" w:date="2011-06-06T14:27:00Z">
          <w:r w:rsidR="000F2501" w:rsidDel="004B28EB">
            <w:rPr>
              <w:rFonts w:ascii="Times" w:hAnsi="Times"/>
            </w:rPr>
            <w:delText xml:space="preserve">process is called </w:delText>
          </w:r>
        </w:del>
        <w:del w:id="371" w:author="Joan Taylor" w:date="2011-06-06T14:26:00Z">
          <w:r w:rsidR="000F2501" w:rsidRPr="004B28EB" w:rsidDel="004B28EB">
            <w:rPr>
              <w:rFonts w:ascii="Times" w:hAnsi="Times"/>
              <w:i/>
              <w:rPrChange w:id="372" w:author="Joan Taylor" w:date="2011-06-06T14:26:00Z">
                <w:rPr>
                  <w:rFonts w:ascii="Times" w:hAnsi="Times"/>
                </w:rPr>
              </w:rPrChange>
            </w:rPr>
            <w:delText>M</w:delText>
          </w:r>
        </w:del>
      </w:ins>
      <w:ins w:id="373" w:author="Joan Taylor" w:date="2011-06-06T14:26:00Z">
        <w:r w:rsidR="004B28EB" w:rsidRPr="004B28EB">
          <w:rPr>
            <w:rFonts w:ascii="Times" w:hAnsi="Times"/>
            <w:i/>
            <w:rPrChange w:id="374" w:author="Joan Taylor" w:date="2011-06-06T14:26:00Z">
              <w:rPr>
                <w:rFonts w:ascii="Times" w:hAnsi="Times"/>
              </w:rPr>
            </w:rPrChange>
          </w:rPr>
          <w:t>m</w:t>
        </w:r>
      </w:ins>
      <w:ins w:id="375" w:author="lcowles" w:date="2011-04-26T16:46:00Z">
        <w:r w:rsidR="000F2501" w:rsidRPr="004B28EB">
          <w:rPr>
            <w:rFonts w:ascii="Times" w:hAnsi="Times"/>
            <w:i/>
            <w:rPrChange w:id="376" w:author="Joan Taylor" w:date="2011-06-06T14:26:00Z">
              <w:rPr>
                <w:rFonts w:ascii="Times" w:hAnsi="Times"/>
              </w:rPr>
            </w:rPrChange>
          </w:rPr>
          <w:t xml:space="preserve">ultimodal </w:t>
        </w:r>
        <w:del w:id="377" w:author="Joan Taylor" w:date="2011-06-06T14:26:00Z">
          <w:r w:rsidR="000F2501" w:rsidRPr="004B28EB" w:rsidDel="004B28EB">
            <w:rPr>
              <w:rFonts w:ascii="Times" w:hAnsi="Times"/>
              <w:i/>
              <w:rPrChange w:id="378" w:author="Joan Taylor" w:date="2011-06-06T14:26:00Z">
                <w:rPr>
                  <w:rFonts w:ascii="Times" w:hAnsi="Times"/>
                </w:rPr>
              </w:rPrChange>
            </w:rPr>
            <w:delText>I</w:delText>
          </w:r>
        </w:del>
      </w:ins>
      <w:ins w:id="379" w:author="Joan Taylor" w:date="2011-06-06T14:26:00Z">
        <w:r w:rsidR="004B28EB" w:rsidRPr="004B28EB">
          <w:rPr>
            <w:rFonts w:ascii="Times" w:hAnsi="Times"/>
            <w:i/>
            <w:rPrChange w:id="380" w:author="Joan Taylor" w:date="2011-06-06T14:26:00Z">
              <w:rPr>
                <w:rFonts w:ascii="Times" w:hAnsi="Times"/>
              </w:rPr>
            </w:rPrChange>
          </w:rPr>
          <w:t>i</w:t>
        </w:r>
      </w:ins>
      <w:ins w:id="381" w:author="lcowles" w:date="2011-04-26T16:46:00Z">
        <w:r w:rsidR="000F2501" w:rsidRPr="004B28EB">
          <w:rPr>
            <w:rFonts w:ascii="Times" w:hAnsi="Times"/>
            <w:i/>
            <w:rPrChange w:id="382" w:author="Joan Taylor" w:date="2011-06-06T14:26:00Z">
              <w:rPr>
                <w:rFonts w:ascii="Times" w:hAnsi="Times"/>
              </w:rPr>
            </w:rPrChange>
          </w:rPr>
          <w:t>ntegration</w:t>
        </w:r>
        <w:r w:rsidR="000F2501">
          <w:rPr>
            <w:rFonts w:ascii="Times" w:hAnsi="Times"/>
          </w:rPr>
          <w:t xml:space="preserve">, </w:t>
        </w:r>
        <w:del w:id="383" w:author="Joan Taylor" w:date="2011-06-06T14:27:00Z">
          <w:r w:rsidR="000F2501" w:rsidDel="004B28EB">
            <w:rPr>
              <w:rFonts w:ascii="Times" w:hAnsi="Times"/>
            </w:rPr>
            <w:delText>also known as</w:delText>
          </w:r>
        </w:del>
      </w:ins>
      <w:ins w:id="384" w:author="Joan Taylor" w:date="2011-06-06T14:27:00Z">
        <w:r w:rsidR="004B28EB">
          <w:rPr>
            <w:rFonts w:ascii="Times" w:hAnsi="Times"/>
          </w:rPr>
          <w:t>or</w:t>
        </w:r>
      </w:ins>
      <w:ins w:id="385" w:author="lcowles" w:date="2011-04-26T16:46:00Z">
        <w:r w:rsidR="000F2501">
          <w:rPr>
            <w:rFonts w:ascii="Times" w:hAnsi="Times"/>
          </w:rPr>
          <w:t xml:space="preserve"> </w:t>
        </w:r>
        <w:r w:rsidR="000F2501" w:rsidRPr="004B28EB">
          <w:rPr>
            <w:rFonts w:ascii="Times" w:hAnsi="Times"/>
            <w:i/>
            <w:rPrChange w:id="386" w:author="Joan Taylor" w:date="2011-06-06T14:27:00Z">
              <w:rPr>
                <w:rFonts w:ascii="Times" w:hAnsi="Times"/>
              </w:rPr>
            </w:rPrChange>
          </w:rPr>
          <w:t>multi</w:t>
        </w:r>
        <w:del w:id="387" w:author="Joan Taylor" w:date="2011-06-06T14:26:00Z">
          <w:r w:rsidR="000F2501" w:rsidRPr="004B28EB" w:rsidDel="004B28EB">
            <w:rPr>
              <w:rFonts w:ascii="Times" w:hAnsi="Times"/>
              <w:i/>
              <w:rPrChange w:id="388" w:author="Joan Taylor" w:date="2011-06-06T14:27:00Z">
                <w:rPr>
                  <w:rFonts w:ascii="Times" w:hAnsi="Times"/>
                </w:rPr>
              </w:rPrChange>
            </w:rPr>
            <w:delText>-</w:delText>
          </w:r>
        </w:del>
        <w:r w:rsidR="000F2501" w:rsidRPr="004B28EB">
          <w:rPr>
            <w:rFonts w:ascii="Times" w:hAnsi="Times"/>
            <w:i/>
            <w:rPrChange w:id="389" w:author="Joan Taylor" w:date="2011-06-06T14:27:00Z">
              <w:rPr>
                <w:rFonts w:ascii="Times" w:hAnsi="Times"/>
              </w:rPr>
            </w:rPrChange>
          </w:rPr>
          <w:t>sensory integratio</w:t>
        </w:r>
      </w:ins>
      <w:ins w:id="390" w:author="lcowles" w:date="2011-04-26T16:47:00Z">
        <w:r w:rsidR="000F2501" w:rsidRPr="004B28EB">
          <w:rPr>
            <w:rFonts w:ascii="Times" w:hAnsi="Times"/>
            <w:i/>
            <w:rPrChange w:id="391" w:author="Joan Taylor" w:date="2011-06-06T14:27:00Z">
              <w:rPr>
                <w:rFonts w:ascii="Times" w:hAnsi="Times"/>
              </w:rPr>
            </w:rPrChange>
          </w:rPr>
          <w:t>n</w:t>
        </w:r>
        <w:del w:id="392" w:author="Joan Taylor" w:date="2011-06-06T14:27:00Z">
          <w:r w:rsidR="000F2501" w:rsidRPr="004B28EB" w:rsidDel="004B28EB">
            <w:rPr>
              <w:rPrChange w:id="393" w:author="Joan Taylor" w:date="2011-06-06T14:27:00Z">
                <w:rPr>
                  <w:rFonts w:ascii="Times" w:hAnsi="Times"/>
                </w:rPr>
              </w:rPrChange>
            </w:rPr>
            <w:delText>. It</w:delText>
          </w:r>
        </w:del>
      </w:ins>
      <w:ins w:id="394" w:author="Joan Taylor" w:date="2011-06-06T14:27:00Z">
        <w:r w:rsidR="004B28EB">
          <w:t>,</w:t>
        </w:r>
      </w:ins>
      <w:del w:id="395" w:author="lcowles" w:date="2011-04-26T16:47:00Z">
        <w:r w:rsidDel="000F2501">
          <w:rPr>
            <w:rFonts w:ascii="Times" w:hAnsi="Times"/>
          </w:rPr>
          <w:delText>The</w:delText>
        </w:r>
      </w:del>
      <w:r>
        <w:rPr>
          <w:rFonts w:ascii="Times" w:hAnsi="Times"/>
        </w:rPr>
        <w:t xml:space="preserve"> </w:t>
      </w:r>
      <w:del w:id="396" w:author="lcowles" w:date="2011-04-26T16:47:00Z">
        <w:r w:rsidDel="000F2501">
          <w:rPr>
            <w:rFonts w:ascii="Times" w:hAnsi="Times"/>
          </w:rPr>
          <w:delText xml:space="preserve">phenomenon </w:delText>
        </w:r>
      </w:del>
      <w:r>
        <w:rPr>
          <w:rFonts w:ascii="Times" w:hAnsi="Times"/>
        </w:rPr>
        <w:t xml:space="preserve">is not yet completely understood, but </w:t>
      </w:r>
      <w:del w:id="397" w:author="lcowles" w:date="2011-04-26T16:47:00Z">
        <w:r w:rsidDel="000F2501">
          <w:rPr>
            <w:rFonts w:ascii="Times" w:hAnsi="Times"/>
          </w:rPr>
          <w:delText>yet somewhat</w:delText>
        </w:r>
      </w:del>
      <w:ins w:id="398" w:author="lcowles" w:date="2011-04-26T16:47:00Z">
        <w:r w:rsidR="000F2501">
          <w:rPr>
            <w:rFonts w:ascii="Times" w:hAnsi="Times"/>
          </w:rPr>
          <w:t>it is</w:t>
        </w:r>
      </w:ins>
      <w:r>
        <w:rPr>
          <w:rFonts w:ascii="Times" w:hAnsi="Times"/>
        </w:rPr>
        <w:t xml:space="preserve"> fundamental to the success of multimedia systems. </w:t>
      </w:r>
      <w:del w:id="399" w:author="lcowles" w:date="2011-04-26T16:48:00Z">
        <w:r w:rsidDel="000F2501">
          <w:rPr>
            <w:rFonts w:ascii="Times" w:hAnsi="Times"/>
          </w:rPr>
          <w:delText xml:space="preserve">Moreover, as we see in Chapter XXX, in computer science, synergistic use of data encoded for different human sensors has not yet lived up to its promise for most cases. </w:delText>
        </w:r>
      </w:del>
      <w:r>
        <w:rPr>
          <w:rFonts w:ascii="Times" w:hAnsi="Times"/>
        </w:rPr>
        <w:t>Multimedia computing strives to imitate the properties of multimodal integration regardless of the incomplete understanding of the mechanisms in the brain</w:t>
      </w:r>
      <w:del w:id="400" w:author="Joan Taylor" w:date="2011-06-06T14:31:00Z">
        <w:r w:rsidDel="00C73A99">
          <w:rPr>
            <w:rFonts w:ascii="Times" w:hAnsi="Times"/>
          </w:rPr>
          <w:delText xml:space="preserve">, </w:delText>
        </w:r>
      </w:del>
      <w:ins w:id="401" w:author="Joan Taylor" w:date="2011-06-06T14:31:00Z">
        <w:r w:rsidR="00C73A99">
          <w:rPr>
            <w:rFonts w:ascii="Times" w:hAnsi="Times"/>
          </w:rPr>
          <w:t>.</w:t>
        </w:r>
        <w:r w:rsidR="00C73A99">
          <w:rPr>
            <w:rFonts w:ascii="Times" w:hAnsi="Times"/>
          </w:rPr>
          <w:t xml:space="preserve"> </w:t>
        </w:r>
      </w:ins>
      <w:del w:id="402" w:author="Joan Taylor" w:date="2011-06-06T14:31:00Z">
        <w:r w:rsidDel="00C73A99">
          <w:rPr>
            <w:rFonts w:ascii="Times" w:hAnsi="Times"/>
          </w:rPr>
          <w:delText>e.g.</w:delText>
        </w:r>
      </w:del>
      <w:ins w:id="403" w:author="Joan Taylor" w:date="2011-06-06T14:31:00Z">
        <w:r w:rsidR="00C73A99">
          <w:rPr>
            <w:rFonts w:ascii="Times" w:hAnsi="Times"/>
          </w:rPr>
          <w:t>or example,</w:t>
        </w:r>
      </w:ins>
      <w:r>
        <w:rPr>
          <w:rFonts w:ascii="Times" w:hAnsi="Times"/>
        </w:rPr>
        <w:t xml:space="preserve"> multimedia content analysis (as described in Chapter </w:t>
      </w:r>
      <w:r w:rsidRPr="004B28EB">
        <w:rPr>
          <w:rFonts w:ascii="Times" w:hAnsi="Times"/>
          <w:highlight w:val="yellow"/>
          <w:rPrChange w:id="404" w:author="Joan Taylor" w:date="2011-06-06T14:28:00Z">
            <w:rPr>
              <w:rFonts w:ascii="Times" w:hAnsi="Times"/>
            </w:rPr>
          </w:rPrChange>
        </w:rPr>
        <w:t>XXX</w:t>
      </w:r>
      <w:r>
        <w:rPr>
          <w:rFonts w:ascii="Times" w:hAnsi="Times"/>
        </w:rPr>
        <w:t xml:space="preserve">) </w:t>
      </w:r>
      <w:del w:id="405" w:author="Joan Taylor" w:date="2011-06-06T14:31:00Z">
        <w:r w:rsidDel="00C73A99">
          <w:rPr>
            <w:rFonts w:ascii="Times" w:hAnsi="Times"/>
          </w:rPr>
          <w:delText>tries to use</w:delText>
        </w:r>
      </w:del>
      <w:ins w:id="406" w:author="Joan Taylor" w:date="2011-06-06T14:31:00Z">
        <w:r w:rsidR="00C73A99">
          <w:rPr>
            <w:rFonts w:ascii="Times" w:hAnsi="Times"/>
          </w:rPr>
          <w:t>combines</w:t>
        </w:r>
      </w:ins>
      <w:r>
        <w:rPr>
          <w:rFonts w:ascii="Times" w:hAnsi="Times"/>
        </w:rPr>
        <w:t xml:space="preserve"> audio and video </w:t>
      </w:r>
      <w:del w:id="407" w:author="Joan Taylor" w:date="2011-06-06T14:31:00Z">
        <w:r w:rsidDel="00C73A99">
          <w:rPr>
            <w:rFonts w:ascii="Times" w:hAnsi="Times"/>
          </w:rPr>
          <w:delText>in combination</w:delText>
        </w:r>
      </w:del>
      <w:ins w:id="408" w:author="Joan Taylor" w:date="2011-06-06T14:31:00Z">
        <w:r w:rsidR="00C73A99">
          <w:rPr>
            <w:rFonts w:ascii="Times" w:hAnsi="Times"/>
          </w:rPr>
          <w:t>in an attempt</w:t>
        </w:r>
      </w:ins>
      <w:r>
        <w:rPr>
          <w:rFonts w:ascii="Times" w:hAnsi="Times"/>
        </w:rPr>
        <w:t xml:space="preserve"> to gain accuracy, robustness, and sometimes speed.</w:t>
      </w:r>
    </w:p>
    <w:p w:rsidR="00610A17" w:rsidRDefault="00610A17">
      <w:pPr>
        <w:pStyle w:val="FreeForm"/>
        <w:spacing w:after="240"/>
        <w:jc w:val="both"/>
        <w:rPr>
          <w:rFonts w:ascii="Times" w:hAnsi="Times"/>
        </w:rPr>
      </w:pPr>
      <w:del w:id="409" w:author="lcowles" w:date="2011-04-26T16:48:00Z">
        <w:r w:rsidDel="000F2501">
          <w:rPr>
            <w:rFonts w:ascii="Times" w:hAnsi="Times"/>
          </w:rPr>
          <w:delText xml:space="preserve">Multimodal integration is still an active area of research and the mechanisms behind it are not well-understood. </w:delText>
        </w:r>
      </w:del>
      <w:del w:id="410" w:author="Joan Taylor" w:date="2011-06-06T14:32:00Z">
        <w:r w:rsidDel="00C73A99">
          <w:rPr>
            <w:rFonts w:ascii="Times" w:hAnsi="Times"/>
          </w:rPr>
          <w:delText>In the following, w</w:delText>
        </w:r>
      </w:del>
      <w:ins w:id="411" w:author="Joan Taylor" w:date="2011-06-06T14:32:00Z">
        <w:r w:rsidR="00C73A99">
          <w:rPr>
            <w:rFonts w:ascii="Times" w:hAnsi="Times"/>
          </w:rPr>
          <w:t>H</w:t>
        </w:r>
      </w:ins>
      <w:ins w:id="412" w:author="Joan Taylor" w:date="2011-06-06T14:33:00Z">
        <w:r w:rsidR="00C73A99">
          <w:rPr>
            <w:rFonts w:ascii="Times" w:hAnsi="Times"/>
          </w:rPr>
          <w:t>ere, w</w:t>
        </w:r>
      </w:ins>
      <w:r>
        <w:rPr>
          <w:rFonts w:ascii="Times" w:hAnsi="Times"/>
        </w:rPr>
        <w:t xml:space="preserve">e </w:t>
      </w:r>
      <w:del w:id="413" w:author="Joan Taylor" w:date="2011-06-06T14:32:00Z">
        <w:r w:rsidDel="00C73A99">
          <w:rPr>
            <w:rFonts w:ascii="Times" w:hAnsi="Times"/>
          </w:rPr>
          <w:delText xml:space="preserve">will </w:delText>
        </w:r>
      </w:del>
      <w:r>
        <w:rPr>
          <w:rFonts w:ascii="Times" w:hAnsi="Times"/>
        </w:rPr>
        <w:t xml:space="preserve">describe some well-known observable phenomena that </w:t>
      </w:r>
      <w:del w:id="414" w:author="Joan Taylor" w:date="2011-06-06T14:33:00Z">
        <w:r w:rsidDel="00C73A99">
          <w:rPr>
            <w:rFonts w:ascii="Times" w:hAnsi="Times"/>
          </w:rPr>
          <w:delText xml:space="preserve">may </w:delText>
        </w:r>
      </w:del>
      <w:ins w:id="415" w:author="Joan Taylor" w:date="2011-06-06T14:33:00Z">
        <w:r w:rsidR="00C73A99">
          <w:rPr>
            <w:rFonts w:ascii="Times" w:hAnsi="Times"/>
          </w:rPr>
          <w:t>might</w:t>
        </w:r>
        <w:r w:rsidR="00C73A99">
          <w:rPr>
            <w:rFonts w:ascii="Times" w:hAnsi="Times"/>
          </w:rPr>
          <w:t xml:space="preserve"> </w:t>
        </w:r>
      </w:ins>
      <w:del w:id="416" w:author="lcowles" w:date="2011-04-26T16:48:00Z">
        <w:r w:rsidDel="000F2501">
          <w:rPr>
            <w:rFonts w:ascii="Times" w:hAnsi="Times"/>
          </w:rPr>
          <w:delText xml:space="preserve">not </w:delText>
        </w:r>
      </w:del>
      <w:r>
        <w:rPr>
          <w:rFonts w:ascii="Times" w:hAnsi="Times"/>
        </w:rPr>
        <w:t>help</w:t>
      </w:r>
      <w:ins w:id="417" w:author="Joan Taylor" w:date="2011-06-06T14:39:00Z">
        <w:r w:rsidR="005D6AB4">
          <w:rPr>
            <w:rFonts w:ascii="Times" w:hAnsi="Times"/>
          </w:rPr>
          <w:t xml:space="preserve"> to both</w:t>
        </w:r>
      </w:ins>
      <w:r>
        <w:rPr>
          <w:rFonts w:ascii="Times" w:hAnsi="Times"/>
        </w:rPr>
        <w:t xml:space="preserve"> </w:t>
      </w:r>
      <w:del w:id="418" w:author="Joan Taylor" w:date="2011-06-06T14:33:00Z">
        <w:r w:rsidDel="00C73A99">
          <w:rPr>
            <w:rFonts w:ascii="Times" w:hAnsi="Times"/>
          </w:rPr>
          <w:delText>in the understanding of</w:delText>
        </w:r>
      </w:del>
      <w:ins w:id="419" w:author="Joan Taylor" w:date="2011-06-06T14:33:00Z">
        <w:r w:rsidR="00C73A99">
          <w:rPr>
            <w:rFonts w:ascii="Times" w:hAnsi="Times"/>
          </w:rPr>
          <w:t>clarify</w:t>
        </w:r>
      </w:ins>
      <w:r>
        <w:rPr>
          <w:rFonts w:ascii="Times" w:hAnsi="Times"/>
        </w:rPr>
        <w:t xml:space="preserve"> the </w:t>
      </w:r>
      <w:del w:id="420" w:author="lcowles" w:date="2011-04-26T16:49:00Z">
        <w:r w:rsidDel="000F2501">
          <w:rPr>
            <w:rFonts w:ascii="Times" w:hAnsi="Times"/>
          </w:rPr>
          <w:delText xml:space="preserve">phenomenon </w:delText>
        </w:r>
      </w:del>
      <w:ins w:id="421" w:author="lcowles" w:date="2011-04-26T16:49:00Z">
        <w:r w:rsidR="000F2501">
          <w:rPr>
            <w:rFonts w:ascii="Times" w:hAnsi="Times"/>
          </w:rPr>
          <w:t xml:space="preserve">process </w:t>
        </w:r>
      </w:ins>
      <w:del w:id="422" w:author="Joan Taylor" w:date="2011-06-06T14:33:00Z">
        <w:r w:rsidDel="00C73A99">
          <w:rPr>
            <w:rFonts w:ascii="Times" w:hAnsi="Times"/>
          </w:rPr>
          <w:delText>but also in</w:delText>
        </w:r>
      </w:del>
      <w:ins w:id="423" w:author="Joan Taylor" w:date="2011-06-06T14:39:00Z">
        <w:r w:rsidR="005D6AB4">
          <w:rPr>
            <w:rFonts w:ascii="Times" w:hAnsi="Times"/>
          </w:rPr>
          <w:t>and</w:t>
        </w:r>
      </w:ins>
      <w:ins w:id="424" w:author="Joan Taylor" w:date="2011-06-06T14:33:00Z">
        <w:r w:rsidR="00C73A99">
          <w:rPr>
            <w:rFonts w:ascii="Times" w:hAnsi="Times"/>
          </w:rPr>
          <w:t xml:space="preserve"> highlight</w:t>
        </w:r>
      </w:ins>
      <w:r>
        <w:rPr>
          <w:rFonts w:ascii="Times" w:hAnsi="Times"/>
        </w:rPr>
        <w:t xml:space="preserve"> the design considerations for multimedia systems.</w:t>
      </w:r>
    </w:p>
    <w:p w:rsidR="005D6AB4" w:rsidRDefault="00610A17">
      <w:pPr>
        <w:pStyle w:val="FreeForm"/>
        <w:spacing w:after="240"/>
        <w:jc w:val="both"/>
        <w:rPr>
          <w:ins w:id="425" w:author="Joan Taylor" w:date="2011-06-06T14:43:00Z"/>
          <w:rFonts w:ascii="Times" w:hAnsi="Times"/>
        </w:rPr>
      </w:pPr>
      <w:del w:id="426" w:author="lcowles" w:date="2011-04-26T16:49:00Z">
        <w:r w:rsidDel="000F2501">
          <w:rPr>
            <w:rFonts w:ascii="Times" w:hAnsi="Times"/>
          </w:rPr>
          <w:delText xml:space="preserve">One of the most fundamental phenomenons is the McGurk effect. </w:delText>
        </w:r>
      </w:del>
      <w:r>
        <w:rPr>
          <w:rFonts w:ascii="Times" w:hAnsi="Times"/>
        </w:rPr>
        <w:t xml:space="preserve">Experiments have indicated that two converging sensory stimuli can produce a perception that </w:t>
      </w:r>
      <w:ins w:id="427" w:author="Joan Taylor" w:date="2011-06-06T14:40:00Z">
        <w:r w:rsidR="005D6AB4">
          <w:rPr>
            <w:rFonts w:ascii="Times" w:hAnsi="Times"/>
          </w:rPr>
          <w:t>differ</w:t>
        </w:r>
        <w:r w:rsidR="005D6AB4">
          <w:rPr>
            <w:rFonts w:ascii="Times" w:hAnsi="Times"/>
          </w:rPr>
          <w:t>s</w:t>
        </w:r>
        <w:r w:rsidR="005D6AB4">
          <w:rPr>
            <w:rFonts w:ascii="Times" w:hAnsi="Times"/>
          </w:rPr>
          <w:t xml:space="preserve"> </w:t>
        </w:r>
      </w:ins>
      <w:del w:id="428" w:author="Joan Taylor" w:date="2011-06-06T14:39:00Z">
        <w:r w:rsidDel="005D6AB4">
          <w:rPr>
            <w:rFonts w:ascii="Times" w:hAnsi="Times"/>
          </w:rPr>
          <w:delText xml:space="preserve">is </w:delText>
        </w:r>
      </w:del>
      <w:r>
        <w:rPr>
          <w:rFonts w:ascii="Times" w:hAnsi="Times"/>
        </w:rPr>
        <w:t xml:space="preserve">not only </w:t>
      </w:r>
      <w:del w:id="429" w:author="Joan Taylor" w:date="2011-06-06T14:39:00Z">
        <w:r w:rsidDel="005D6AB4">
          <w:rPr>
            <w:rFonts w:ascii="Times" w:hAnsi="Times"/>
          </w:rPr>
          <w:delText xml:space="preserve">different </w:delText>
        </w:r>
      </w:del>
      <w:r>
        <w:rPr>
          <w:rFonts w:ascii="Times" w:hAnsi="Times"/>
        </w:rPr>
        <w:t xml:space="preserve">in magnitude </w:t>
      </w:r>
      <w:del w:id="430" w:author="Joan Taylor" w:date="2011-06-06T14:39:00Z">
        <w:r w:rsidDel="005D6AB4">
          <w:rPr>
            <w:rFonts w:ascii="Times" w:hAnsi="Times"/>
          </w:rPr>
          <w:delText xml:space="preserve">than </w:delText>
        </w:r>
      </w:del>
      <w:ins w:id="431" w:author="Joan Taylor" w:date="2011-06-06T14:39:00Z">
        <w:r w:rsidR="005D6AB4">
          <w:rPr>
            <w:rFonts w:ascii="Times" w:hAnsi="Times"/>
          </w:rPr>
          <w:t>from</w:t>
        </w:r>
        <w:r w:rsidR="005D6AB4">
          <w:rPr>
            <w:rFonts w:ascii="Times" w:hAnsi="Times"/>
          </w:rPr>
          <w:t xml:space="preserve"> </w:t>
        </w:r>
      </w:ins>
      <w:r>
        <w:rPr>
          <w:rFonts w:ascii="Times" w:hAnsi="Times"/>
        </w:rPr>
        <w:t xml:space="preserve">the sum of the two individual stimuli but also </w:t>
      </w:r>
      <w:del w:id="432" w:author="Joan Taylor" w:date="2011-06-06T14:40:00Z">
        <w:r w:rsidDel="005D6AB4">
          <w:rPr>
            <w:rFonts w:ascii="Times" w:hAnsi="Times"/>
          </w:rPr>
          <w:delText xml:space="preserve">quite different </w:delText>
        </w:r>
      </w:del>
      <w:r>
        <w:rPr>
          <w:rFonts w:ascii="Times" w:hAnsi="Times"/>
        </w:rPr>
        <w:t xml:space="preserve">in quality. The classic study, </w:t>
      </w:r>
      <w:ins w:id="433" w:author="Joan Taylor" w:date="2011-06-06T14:41:00Z">
        <w:r w:rsidR="005D6AB4">
          <w:rPr>
            <w:rFonts w:ascii="Times" w:hAnsi="Times"/>
          </w:rPr>
          <w:t xml:space="preserve">which </w:t>
        </w:r>
      </w:ins>
      <w:ins w:id="434" w:author="Joan Taylor" w:date="2011-06-06T14:42:00Z">
        <w:r w:rsidR="005D6AB4">
          <w:rPr>
            <w:rFonts w:ascii="Times" w:hAnsi="Times"/>
          </w:rPr>
          <w:t>introduced</w:t>
        </w:r>
      </w:ins>
      <w:ins w:id="435" w:author="Joan Taylor" w:date="2011-06-06T14:41:00Z">
        <w:r w:rsidR="005D6AB4">
          <w:rPr>
            <w:rFonts w:ascii="Times" w:hAnsi="Times"/>
          </w:rPr>
          <w:t xml:space="preserve"> </w:t>
        </w:r>
      </w:ins>
      <w:del w:id="436" w:author="lcowles" w:date="2011-04-26T16:49:00Z">
        <w:r w:rsidDel="000F2501">
          <w:rPr>
            <w:rFonts w:ascii="Times" w:hAnsi="Times"/>
          </w:rPr>
          <w:delText xml:space="preserve">that is </w:delText>
        </w:r>
      </w:del>
      <w:del w:id="437" w:author="Joan Taylor" w:date="2011-06-06T14:41:00Z">
        <w:r w:rsidDel="005D6AB4">
          <w:rPr>
            <w:rFonts w:ascii="Times" w:hAnsi="Times"/>
          </w:rPr>
          <w:delText>now known as</w:delText>
        </w:r>
      </w:del>
      <w:ins w:id="438" w:author="Joan Taylor" w:date="2011-06-06T14:41:00Z">
        <w:r w:rsidR="005D6AB4">
          <w:rPr>
            <w:rFonts w:ascii="Times" w:hAnsi="Times"/>
          </w:rPr>
          <w:t>the</w:t>
        </w:r>
      </w:ins>
      <w:r>
        <w:rPr>
          <w:rFonts w:ascii="Times" w:hAnsi="Times"/>
        </w:rPr>
        <w:t xml:space="preserve"> </w:t>
      </w:r>
      <w:r w:rsidRPr="005D6AB4">
        <w:rPr>
          <w:rFonts w:ascii="Times" w:hAnsi="Times"/>
          <w:i/>
          <w:rPrChange w:id="439" w:author="Joan Taylor" w:date="2011-06-06T14:41:00Z">
            <w:rPr>
              <w:rFonts w:ascii="Times" w:hAnsi="Times"/>
            </w:rPr>
          </w:rPrChange>
        </w:rPr>
        <w:t>McGurk effect</w:t>
      </w:r>
      <w:r>
        <w:rPr>
          <w:rFonts w:ascii="Times" w:hAnsi="Times"/>
        </w:rPr>
        <w:t xml:space="preserve">, dubbed a person’s acoustic phoneme production with a video of that person speaking a different phoneme. The result was </w:t>
      </w:r>
      <w:ins w:id="440" w:author="lcowles" w:date="2011-04-26T16:50:00Z">
        <w:r w:rsidR="000F2501">
          <w:rPr>
            <w:rFonts w:ascii="Times" w:hAnsi="Times"/>
          </w:rPr>
          <w:t xml:space="preserve">that the user perceived </w:t>
        </w:r>
      </w:ins>
      <w:r>
        <w:rPr>
          <w:rFonts w:ascii="Times" w:hAnsi="Times"/>
        </w:rPr>
        <w:t xml:space="preserve">neither </w:t>
      </w:r>
      <w:del w:id="441" w:author="lcowles" w:date="2011-04-26T16:50:00Z">
        <w:r w:rsidDel="000F2501">
          <w:rPr>
            <w:rFonts w:ascii="Times" w:hAnsi="Times"/>
          </w:rPr>
          <w:delText xml:space="preserve">the perception of </w:delText>
        </w:r>
      </w:del>
      <w:r>
        <w:rPr>
          <w:rFonts w:ascii="Times" w:hAnsi="Times"/>
        </w:rPr>
        <w:t xml:space="preserve">the visual </w:t>
      </w:r>
      <w:ins w:id="442" w:author="lcowles" w:date="2011-04-26T16:50:00Z">
        <w:r w:rsidR="000F2501">
          <w:rPr>
            <w:rFonts w:ascii="Times" w:hAnsi="Times"/>
          </w:rPr>
          <w:t>n</w:t>
        </w:r>
      </w:ins>
      <w:r>
        <w:rPr>
          <w:rFonts w:ascii="Times" w:hAnsi="Times"/>
        </w:rPr>
        <w:t xml:space="preserve">or </w:t>
      </w:r>
      <w:ins w:id="443" w:author="Joan Taylor" w:date="2011-06-06T14:42:00Z">
        <w:r w:rsidR="005D6AB4">
          <w:rPr>
            <w:rFonts w:ascii="Times" w:hAnsi="Times"/>
          </w:rPr>
          <w:t xml:space="preserve">the </w:t>
        </w:r>
      </w:ins>
      <w:r>
        <w:rPr>
          <w:rFonts w:ascii="Times" w:hAnsi="Times"/>
        </w:rPr>
        <w:t>acoustic pronunciation but</w:t>
      </w:r>
      <w:ins w:id="444" w:author="lcowles" w:date="2011-04-26T16:51:00Z">
        <w:r w:rsidR="000F2501">
          <w:rPr>
            <w:rFonts w:ascii="Times" w:hAnsi="Times"/>
          </w:rPr>
          <w:t xml:space="preserve"> instead</w:t>
        </w:r>
      </w:ins>
      <w:r>
        <w:rPr>
          <w:rFonts w:ascii="Times" w:hAnsi="Times"/>
        </w:rPr>
        <w:t xml:space="preserve"> </w:t>
      </w:r>
      <w:del w:id="445" w:author="lcowles" w:date="2011-04-26T16:50:00Z">
        <w:r w:rsidDel="000F2501">
          <w:rPr>
            <w:rFonts w:ascii="Times" w:hAnsi="Times"/>
          </w:rPr>
          <w:delText>the hearing of</w:delText>
        </w:r>
      </w:del>
      <w:ins w:id="446" w:author="lcowles" w:date="2011-04-26T16:50:00Z">
        <w:r w:rsidR="000F2501">
          <w:rPr>
            <w:rFonts w:ascii="Times" w:hAnsi="Times"/>
          </w:rPr>
          <w:t>heard</w:t>
        </w:r>
      </w:ins>
      <w:r>
        <w:rPr>
          <w:rFonts w:ascii="Times" w:hAnsi="Times"/>
        </w:rPr>
        <w:t xml:space="preserve"> a third</w:t>
      </w:r>
      <w:del w:id="447" w:author="Joan Taylor" w:date="2011-06-06T14:42:00Z">
        <w:r w:rsidDel="005D6AB4">
          <w:rPr>
            <w:rFonts w:ascii="Times" w:hAnsi="Times"/>
          </w:rPr>
          <w:delText>,</w:delText>
        </w:r>
      </w:del>
      <w:r>
        <w:rPr>
          <w:rFonts w:ascii="Times" w:hAnsi="Times"/>
        </w:rPr>
        <w:t xml:space="preserve"> </w:t>
      </w:r>
      <w:del w:id="448" w:author="Joan Taylor" w:date="2011-06-06T14:42:00Z">
        <w:r w:rsidDel="005D6AB4">
          <w:rPr>
            <w:rFonts w:ascii="Times" w:hAnsi="Times"/>
          </w:rPr>
          <w:delText xml:space="preserve">different </w:delText>
        </w:r>
      </w:del>
      <w:r>
        <w:rPr>
          <w:rFonts w:ascii="Times" w:hAnsi="Times"/>
        </w:rPr>
        <w:t>phoneme. McGurk and MacDonald explained in their</w:t>
      </w:r>
      <w:ins w:id="449" w:author="Joan Taylor" w:date="2011-06-06T14:42:00Z">
        <w:r w:rsidR="005D6AB4">
          <w:rPr>
            <w:rFonts w:ascii="Times" w:hAnsi="Times"/>
          </w:rPr>
          <w:t xml:space="preserve"> 1976</w:t>
        </w:r>
      </w:ins>
      <w:r>
        <w:rPr>
          <w:rFonts w:ascii="Times" w:hAnsi="Times"/>
        </w:rPr>
        <w:t xml:space="preserve"> article</w:t>
      </w:r>
      <w:del w:id="450" w:author="Joan Taylor" w:date="2011-06-06T14:42:00Z">
        <w:r w:rsidDel="005D6AB4">
          <w:rPr>
            <w:rFonts w:ascii="Times" w:hAnsi="Times"/>
          </w:rPr>
          <w:delText xml:space="preserve"> </w:delText>
        </w:r>
        <w:r w:rsidDel="005D6AB4">
          <w:rPr>
            <w:rFonts w:ascii="Times" w:hAnsi="Times"/>
          </w:rPr>
          <w:delText xml:space="preserve">in </w:delText>
        </w:r>
      </w:del>
      <w:ins w:id="451" w:author="lcowles" w:date="2011-04-26T16:49:00Z">
        <w:del w:id="452" w:author="Joan Taylor" w:date="2011-06-06T14:42:00Z">
          <w:r w:rsidR="000F2501" w:rsidDel="005D6AB4">
            <w:rPr>
              <w:rFonts w:ascii="Times" w:hAnsi="Times"/>
            </w:rPr>
            <w:delText>(</w:delText>
          </w:r>
        </w:del>
      </w:ins>
      <w:del w:id="453" w:author="Joan Taylor" w:date="2011-06-06T14:42:00Z">
        <w:r w:rsidDel="005D6AB4">
          <w:rPr>
            <w:rFonts w:ascii="Times" w:hAnsi="Times"/>
          </w:rPr>
          <w:delText>1976</w:delText>
        </w:r>
      </w:del>
      <w:ins w:id="454" w:author="lcowles" w:date="2011-04-26T16:49:00Z">
        <w:del w:id="455" w:author="Joan Taylor" w:date="2011-06-06T14:42:00Z">
          <w:r w:rsidR="000F2501" w:rsidDel="005D6AB4">
            <w:rPr>
              <w:rFonts w:ascii="Times" w:hAnsi="Times"/>
            </w:rPr>
            <w:delText>)</w:delText>
          </w:r>
        </w:del>
      </w:ins>
      <w:r>
        <w:rPr>
          <w:rFonts w:ascii="Times" w:hAnsi="Times"/>
        </w:rPr>
        <w:t xml:space="preserve"> </w:t>
      </w:r>
      <w:del w:id="456" w:author="lcowles" w:date="2011-04-26T16:49:00Z">
        <w:r w:rsidDel="000F2501">
          <w:rPr>
            <w:rFonts w:ascii="Times" w:hAnsi="Times"/>
          </w:rPr>
          <w:delText xml:space="preserve">(see references) </w:delText>
        </w:r>
      </w:del>
      <w:r>
        <w:rPr>
          <w:rFonts w:ascii="Times" w:hAnsi="Times"/>
        </w:rPr>
        <w:t xml:space="preserve">that phonemes such as ba, da, ka, ta, ga, and pa can be divided into two groups: </w:t>
      </w:r>
    </w:p>
    <w:p w:rsidR="005D6AB4" w:rsidRDefault="00610A17" w:rsidP="005D6AB4">
      <w:pPr>
        <w:pStyle w:val="FreeForm"/>
        <w:numPr>
          <w:ilvl w:val="0"/>
          <w:numId w:val="6"/>
        </w:numPr>
        <w:spacing w:after="240"/>
        <w:jc w:val="both"/>
        <w:rPr>
          <w:ins w:id="457" w:author="Joan Taylor" w:date="2011-06-06T14:43:00Z"/>
          <w:rFonts w:ascii="Times" w:hAnsi="Times"/>
        </w:rPr>
        <w:pPrChange w:id="458" w:author="Joan Taylor" w:date="2011-06-06T14:43:00Z">
          <w:pPr>
            <w:pStyle w:val="FreeForm"/>
            <w:spacing w:after="240"/>
            <w:jc w:val="both"/>
          </w:pPr>
        </w:pPrChange>
      </w:pPr>
      <w:del w:id="459" w:author="Joan Taylor" w:date="2011-06-06T14:43:00Z">
        <w:r w:rsidDel="005D6AB4">
          <w:rPr>
            <w:rFonts w:ascii="Times" w:hAnsi="Times"/>
          </w:rPr>
          <w:delText xml:space="preserve">Phonemes </w:delText>
        </w:r>
      </w:del>
      <w:ins w:id="460" w:author="Joan Taylor" w:date="2011-06-06T14:43:00Z">
        <w:r w:rsidR="005D6AB4">
          <w:rPr>
            <w:rFonts w:ascii="Times" w:hAnsi="Times"/>
          </w:rPr>
          <w:t>p</w:t>
        </w:r>
        <w:r w:rsidR="005D6AB4">
          <w:rPr>
            <w:rFonts w:ascii="Times" w:hAnsi="Times"/>
          </w:rPr>
          <w:t xml:space="preserve">honemes </w:t>
        </w:r>
      </w:ins>
      <w:r>
        <w:rPr>
          <w:rFonts w:ascii="Times" w:hAnsi="Times"/>
        </w:rPr>
        <w:t>that can be visually confused</w:t>
      </w:r>
      <w:del w:id="461" w:author="Joan Taylor" w:date="2011-06-06T14:43:00Z">
        <w:r w:rsidDel="005D6AB4">
          <w:rPr>
            <w:rFonts w:ascii="Times" w:hAnsi="Times"/>
          </w:rPr>
          <w:delText>, i.e.</w:delText>
        </w:r>
      </w:del>
      <w:r>
        <w:rPr>
          <w:rFonts w:ascii="Times" w:hAnsi="Times"/>
        </w:rPr>
        <w:t xml:space="preserve"> (da, ga, ka, ta), and </w:t>
      </w:r>
    </w:p>
    <w:p w:rsidR="005D6AB4" w:rsidRDefault="00610A17" w:rsidP="005D6AB4">
      <w:pPr>
        <w:pStyle w:val="FreeForm"/>
        <w:numPr>
          <w:ilvl w:val="0"/>
          <w:numId w:val="6"/>
        </w:numPr>
        <w:spacing w:after="240"/>
        <w:jc w:val="both"/>
        <w:rPr>
          <w:ins w:id="462" w:author="Joan Taylor" w:date="2011-06-06T14:43:00Z"/>
          <w:rFonts w:ascii="Times" w:hAnsi="Times"/>
        </w:rPr>
        <w:pPrChange w:id="463" w:author="Joan Taylor" w:date="2011-06-06T14:43:00Z">
          <w:pPr>
            <w:pStyle w:val="FreeForm"/>
            <w:spacing w:after="240"/>
            <w:jc w:val="both"/>
          </w:pPr>
        </w:pPrChange>
      </w:pPr>
      <w:r>
        <w:rPr>
          <w:rFonts w:ascii="Times" w:hAnsi="Times"/>
        </w:rPr>
        <w:t xml:space="preserve">phonemes that can be acoustically confused (ba and pa). </w:t>
      </w:r>
    </w:p>
    <w:p w:rsidR="00610A17" w:rsidRDefault="00610A17">
      <w:pPr>
        <w:pStyle w:val="FreeForm"/>
        <w:spacing w:after="240"/>
        <w:jc w:val="both"/>
        <w:rPr>
          <w:rFonts w:ascii="Times" w:hAnsi="Times"/>
        </w:rPr>
      </w:pPr>
      <w:del w:id="464" w:author="lcowles" w:date="2011-04-26T16:51:00Z">
        <w:r w:rsidDel="000F2501">
          <w:rPr>
            <w:rFonts w:ascii="Times" w:hAnsi="Times"/>
          </w:rPr>
          <w:delText>As a result, t</w:delText>
        </w:r>
      </w:del>
      <w:ins w:id="465" w:author="lcowles" w:date="2011-04-26T16:51:00Z">
        <w:r w:rsidR="000F2501">
          <w:rPr>
            <w:rFonts w:ascii="Times" w:hAnsi="Times"/>
          </w:rPr>
          <w:t>T</w:t>
        </w:r>
      </w:ins>
      <w:r>
        <w:rPr>
          <w:rFonts w:ascii="Times" w:hAnsi="Times"/>
        </w:rPr>
        <w:t>he combination of the visual and acoustically confused phonemes results in the perception of a different phoneme</w:t>
      </w:r>
      <w:del w:id="466" w:author="Joan Taylor" w:date="2011-06-06T14:43:00Z">
        <w:r w:rsidDel="005D6AB4">
          <w:rPr>
            <w:rFonts w:ascii="Times" w:hAnsi="Times"/>
          </w:rPr>
          <w:delText xml:space="preserve">, </w:delText>
        </w:r>
      </w:del>
      <w:ins w:id="467" w:author="Joan Taylor" w:date="2011-06-06T14:43:00Z">
        <w:r w:rsidR="005D6AB4">
          <w:rPr>
            <w:rFonts w:ascii="Times" w:hAnsi="Times"/>
          </w:rPr>
          <w:t>.</w:t>
        </w:r>
        <w:r w:rsidR="005D6AB4">
          <w:rPr>
            <w:rFonts w:ascii="Times" w:hAnsi="Times"/>
          </w:rPr>
          <w:t xml:space="preserve"> </w:t>
        </w:r>
      </w:ins>
      <w:del w:id="468" w:author="Joan Taylor" w:date="2011-06-06T14:43:00Z">
        <w:r w:rsidDel="005D6AB4">
          <w:rPr>
            <w:rFonts w:ascii="Times" w:hAnsi="Times"/>
          </w:rPr>
          <w:delText>e.g.</w:delText>
        </w:r>
      </w:del>
      <w:ins w:id="469" w:author="Joan Taylor" w:date="2011-06-06T14:43:00Z">
        <w:r w:rsidR="005D6AB4">
          <w:rPr>
            <w:rFonts w:ascii="Times" w:hAnsi="Times"/>
          </w:rPr>
          <w:t>For example,</w:t>
        </w:r>
      </w:ins>
      <w:r>
        <w:rPr>
          <w:rFonts w:ascii="Times" w:hAnsi="Times"/>
        </w:rPr>
        <w:t xml:space="preserve"> when </w:t>
      </w:r>
      <w:ins w:id="470" w:author="Joan Taylor" w:date="2011-06-06T14:44:00Z">
        <w:r w:rsidR="005D6AB4">
          <w:rPr>
            <w:rFonts w:ascii="Times" w:hAnsi="Times"/>
          </w:rPr>
          <w:t xml:space="preserve">an uttering of </w:t>
        </w:r>
      </w:ins>
      <w:r>
        <w:rPr>
          <w:rFonts w:ascii="Times" w:hAnsi="Times"/>
        </w:rPr>
        <w:t>ba is</w:t>
      </w:r>
      <w:ins w:id="471" w:author="Joan Taylor" w:date="2011-06-06T14:44:00Z">
        <w:r w:rsidR="005D6AB4">
          <w:rPr>
            <w:rFonts w:ascii="Times" w:hAnsi="Times"/>
          </w:rPr>
          <w:t xml:space="preserve"> </w:t>
        </w:r>
      </w:ins>
      <w:del w:id="472" w:author="Joan Taylor" w:date="2011-06-06T14:44:00Z">
        <w:r w:rsidDel="005D6AB4">
          <w:rPr>
            <w:rFonts w:ascii="Times" w:hAnsi="Times"/>
          </w:rPr>
          <w:delText xml:space="preserve"> uttered and </w:delText>
        </w:r>
      </w:del>
      <w:r>
        <w:rPr>
          <w:rFonts w:ascii="Times" w:hAnsi="Times"/>
        </w:rPr>
        <w:t xml:space="preserve">dubbed on a video </w:t>
      </w:r>
      <w:del w:id="473" w:author="Joan Taylor" w:date="2011-06-06T14:44:00Z">
        <w:r w:rsidDel="005D6AB4">
          <w:rPr>
            <w:rFonts w:ascii="Times" w:hAnsi="Times"/>
          </w:rPr>
          <w:delText xml:space="preserve">that </w:delText>
        </w:r>
      </w:del>
      <w:r>
        <w:rPr>
          <w:rFonts w:ascii="Times" w:hAnsi="Times"/>
        </w:rPr>
        <w:t>show</w:t>
      </w:r>
      <w:del w:id="474" w:author="Joan Taylor" w:date="2011-06-06T14:44:00Z">
        <w:r w:rsidDel="005D6AB4">
          <w:rPr>
            <w:rFonts w:ascii="Times" w:hAnsi="Times"/>
          </w:rPr>
          <w:delText>s</w:delText>
        </w:r>
      </w:del>
      <w:ins w:id="475" w:author="Joan Taylor" w:date="2011-06-06T14:44:00Z">
        <w:r w:rsidR="005D6AB4">
          <w:rPr>
            <w:rFonts w:ascii="Times" w:hAnsi="Times"/>
          </w:rPr>
          <w:t>ing</w:t>
        </w:r>
      </w:ins>
      <w:r>
        <w:rPr>
          <w:rFonts w:ascii="Times" w:hAnsi="Times"/>
        </w:rPr>
        <w:t xml:space="preserve"> the uttering of ga, which is processed visually through lip reading, the visual modality sees ga or da, and the auditory modality hears ba or da, </w:t>
      </w:r>
      <w:ins w:id="476" w:author="Joan Taylor" w:date="2011-06-06T14:45:00Z">
        <w:r w:rsidR="005D6AB4">
          <w:rPr>
            <w:rFonts w:ascii="Times" w:hAnsi="Times"/>
          </w:rPr>
          <w:t xml:space="preserve">which </w:t>
        </w:r>
      </w:ins>
      <w:del w:id="477" w:author="Joan Taylor" w:date="2011-06-06T14:45:00Z">
        <w:r w:rsidDel="005D6AB4">
          <w:rPr>
            <w:rFonts w:ascii="Times" w:hAnsi="Times"/>
          </w:rPr>
          <w:delText xml:space="preserve">combining </w:delText>
        </w:r>
      </w:del>
      <w:ins w:id="478" w:author="Joan Taylor" w:date="2011-06-06T14:45:00Z">
        <w:r w:rsidR="005D6AB4">
          <w:rPr>
            <w:rFonts w:ascii="Times" w:hAnsi="Times"/>
          </w:rPr>
          <w:t>combin</w:t>
        </w:r>
        <w:r w:rsidR="005D6AB4">
          <w:rPr>
            <w:rFonts w:ascii="Times" w:hAnsi="Times"/>
          </w:rPr>
          <w:t>e</w:t>
        </w:r>
        <w:r w:rsidR="005D6AB4">
          <w:rPr>
            <w:rFonts w:ascii="Times" w:hAnsi="Times"/>
          </w:rPr>
          <w:t xml:space="preserve"> </w:t>
        </w:r>
      </w:ins>
      <w:r>
        <w:rPr>
          <w:rFonts w:ascii="Times" w:hAnsi="Times"/>
        </w:rPr>
        <w:t xml:space="preserve">to form the perception of da. </w:t>
      </w:r>
    </w:p>
    <w:p w:rsidR="00610A17" w:rsidRDefault="005D6AB4">
      <w:pPr>
        <w:pStyle w:val="FreeForm"/>
        <w:spacing w:after="240"/>
        <w:jc w:val="both"/>
        <w:rPr>
          <w:rFonts w:ascii="Times" w:hAnsi="Times"/>
        </w:rPr>
      </w:pPr>
      <w:ins w:id="479" w:author="Joan Taylor" w:date="2011-06-06T14:45:00Z">
        <w:r>
          <w:rPr>
            <w:rFonts w:ascii="Times" w:hAnsi="Times"/>
          </w:rPr>
          <w:t>V</w:t>
        </w:r>
        <w:r>
          <w:rPr>
            <w:rFonts w:ascii="Times" w:hAnsi="Times"/>
          </w:rPr>
          <w:t>entriloquism</w:t>
        </w:r>
        <w:r>
          <w:rPr>
            <w:rFonts w:ascii="Times" w:hAnsi="Times"/>
          </w:rPr>
          <w:t xml:space="preserve"> </w:t>
        </w:r>
        <w:r>
          <w:rPr>
            <w:rFonts w:ascii="Times" w:hAnsi="Times"/>
          </w:rPr>
          <w:t>is a</w:t>
        </w:r>
      </w:ins>
      <w:del w:id="480" w:author="Joan Taylor" w:date="2011-06-06T14:45:00Z">
        <w:r w:rsidR="00610A17" w:rsidDel="005D6AB4">
          <w:rPr>
            <w:rFonts w:ascii="Times" w:hAnsi="Times"/>
          </w:rPr>
          <w:delText>A</w:delText>
        </w:r>
      </w:del>
      <w:r w:rsidR="00610A17">
        <w:rPr>
          <w:rFonts w:ascii="Times" w:hAnsi="Times"/>
        </w:rPr>
        <w:t>nother important effect</w:t>
      </w:r>
      <w:del w:id="481" w:author="Joan Taylor" w:date="2011-06-06T14:45:00Z">
        <w:r w:rsidR="00610A17" w:rsidDel="005D6AB4">
          <w:rPr>
            <w:rFonts w:ascii="Times" w:hAnsi="Times"/>
          </w:rPr>
          <w:delText xml:space="preserve"> is known as ventriloquism</w:delText>
        </w:r>
      </w:del>
      <w:r w:rsidR="00610A17">
        <w:rPr>
          <w:rFonts w:ascii="Times" w:hAnsi="Times"/>
        </w:rPr>
        <w:t xml:space="preserve">. It describes the situation in which acoustic tracking of </w:t>
      </w:r>
      <w:del w:id="482" w:author="Joan Taylor" w:date="2011-06-06T14:45:00Z">
        <w:r w:rsidR="00610A17" w:rsidDel="005D6AB4">
          <w:rPr>
            <w:rFonts w:ascii="Times" w:hAnsi="Times"/>
          </w:rPr>
          <w:delText xml:space="preserve">the </w:delText>
        </w:r>
      </w:del>
      <w:ins w:id="483" w:author="Joan Taylor" w:date="2011-06-06T14:45:00Z">
        <w:r>
          <w:rPr>
            <w:rFonts w:ascii="Times" w:hAnsi="Times"/>
          </w:rPr>
          <w:t>a sound</w:t>
        </w:r>
        <w:r>
          <w:rPr>
            <w:rFonts w:ascii="Times" w:hAnsi="Times"/>
          </w:rPr>
          <w:t>’</w:t>
        </w:r>
        <w:r>
          <w:rPr>
            <w:rFonts w:ascii="Times" w:hAnsi="Times"/>
          </w:rPr>
          <w:t>s</w:t>
        </w:r>
        <w:r>
          <w:rPr>
            <w:rFonts w:ascii="Times" w:hAnsi="Times"/>
          </w:rPr>
          <w:t xml:space="preserve"> </w:t>
        </w:r>
      </w:ins>
      <w:r w:rsidR="00610A17">
        <w:rPr>
          <w:rFonts w:ascii="Times" w:hAnsi="Times"/>
        </w:rPr>
        <w:t xml:space="preserve">origin </w:t>
      </w:r>
      <w:del w:id="484" w:author="Joan Taylor" w:date="2011-06-06T14:45:00Z">
        <w:r w:rsidR="00610A17" w:rsidDel="005D6AB4">
          <w:rPr>
            <w:rFonts w:ascii="Times" w:hAnsi="Times"/>
          </w:rPr>
          <w:delText xml:space="preserve">of a sound is </w:delText>
        </w:r>
      </w:del>
      <w:r w:rsidR="00610A17">
        <w:rPr>
          <w:rFonts w:ascii="Times" w:hAnsi="Times"/>
        </w:rPr>
        <w:t>shift</w:t>
      </w:r>
      <w:del w:id="485" w:author="Joan Taylor" w:date="2011-06-06T14:45:00Z">
        <w:r w:rsidR="00610A17" w:rsidDel="005D6AB4">
          <w:rPr>
            <w:rFonts w:ascii="Times" w:hAnsi="Times"/>
          </w:rPr>
          <w:delText>ed</w:delText>
        </w:r>
      </w:del>
      <w:ins w:id="486" w:author="Joan Taylor" w:date="2011-06-06T14:45:00Z">
        <w:r>
          <w:rPr>
            <w:rFonts w:ascii="Times" w:hAnsi="Times"/>
          </w:rPr>
          <w:t>s</w:t>
        </w:r>
      </w:ins>
      <w:r w:rsidR="00610A17">
        <w:rPr>
          <w:rFonts w:ascii="Times" w:hAnsi="Times"/>
        </w:rPr>
        <w:t xml:space="preserve"> toward</w:t>
      </w:r>
      <w:del w:id="487" w:author="Joan Taylor" w:date="2011-06-06T14:45:00Z">
        <w:r w:rsidR="00610A17" w:rsidDel="005D6AB4">
          <w:rPr>
            <w:rFonts w:ascii="Times" w:hAnsi="Times"/>
          </w:rPr>
          <w:delText>s</w:delText>
        </w:r>
      </w:del>
      <w:r w:rsidR="00610A17">
        <w:rPr>
          <w:rFonts w:ascii="Times" w:hAnsi="Times"/>
        </w:rPr>
        <w:t xml:space="preserve"> the visual modality. In conditions </w:t>
      </w:r>
      <w:del w:id="488" w:author="Joan Taylor" w:date="2011-06-06T14:46:00Z">
        <w:r w:rsidR="00610A17" w:rsidDel="006167D2">
          <w:rPr>
            <w:rFonts w:ascii="Times" w:hAnsi="Times"/>
          </w:rPr>
          <w:delText>in which</w:delText>
        </w:r>
      </w:del>
      <w:ins w:id="489" w:author="Joan Taylor" w:date="2011-06-06T14:46:00Z">
        <w:r w:rsidR="006167D2">
          <w:rPr>
            <w:rFonts w:ascii="Times" w:hAnsi="Times"/>
          </w:rPr>
          <w:t>where</w:t>
        </w:r>
      </w:ins>
      <w:r w:rsidR="00610A17">
        <w:rPr>
          <w:rFonts w:ascii="Times" w:hAnsi="Times"/>
        </w:rPr>
        <w:t xml:space="preserve"> the visual cue is unambiguous</w:t>
      </w:r>
      <w:ins w:id="490" w:author="Joan Taylor" w:date="2011-06-06T14:46:00Z">
        <w:r w:rsidR="006167D2">
          <w:rPr>
            <w:rFonts w:ascii="Times" w:hAnsi="Times"/>
          </w:rPr>
          <w:t>,</w:t>
        </w:r>
      </w:ins>
      <w:r w:rsidR="00610A17">
        <w:rPr>
          <w:rFonts w:ascii="Times" w:hAnsi="Times"/>
        </w:rPr>
        <w:t xml:space="preserve"> the perception of the visual location overrides the acoustic location. </w:t>
      </w:r>
      <w:del w:id="491" w:author="Joan Taylor" w:date="2011-06-06T14:46:00Z">
        <w:r w:rsidR="00610A17" w:rsidDel="006167D2">
          <w:rPr>
            <w:rFonts w:ascii="Times" w:hAnsi="Times"/>
          </w:rPr>
          <w:delText xml:space="preserve">This effect is broadly used by artists </w:delText>
        </w:r>
      </w:del>
      <w:ins w:id="492" w:author="Joan Taylor" w:date="2011-06-06T14:46:00Z">
        <w:r w:rsidR="006167D2">
          <w:rPr>
            <w:rFonts w:ascii="Times" w:hAnsi="Times"/>
          </w:rPr>
          <w:t>A</w:t>
        </w:r>
        <w:r w:rsidR="006167D2">
          <w:rPr>
            <w:rFonts w:ascii="Times" w:hAnsi="Times"/>
          </w:rPr>
          <w:t xml:space="preserve">rtists </w:t>
        </w:r>
      </w:ins>
      <w:r w:rsidR="00610A17">
        <w:rPr>
          <w:rFonts w:ascii="Times" w:hAnsi="Times"/>
        </w:rPr>
        <w:t>throughout the world</w:t>
      </w:r>
      <w:ins w:id="493" w:author="Joan Taylor" w:date="2011-06-06T14:46:00Z">
        <w:r w:rsidR="006167D2">
          <w:rPr>
            <w:rFonts w:ascii="Times" w:hAnsi="Times"/>
          </w:rPr>
          <w:t xml:space="preserve"> use this effect</w:t>
        </w:r>
      </w:ins>
      <w:r w:rsidR="00610A17">
        <w:rPr>
          <w:rFonts w:ascii="Times" w:hAnsi="Times"/>
        </w:rPr>
        <w:t xml:space="preserve">. Ventriloquists manipulate </w:t>
      </w:r>
      <w:del w:id="494" w:author="Joan Taylor" w:date="2011-06-06T14:46:00Z">
        <w:r w:rsidR="00610A17" w:rsidDel="00FA70B4">
          <w:rPr>
            <w:rFonts w:ascii="Times" w:hAnsi="Times"/>
          </w:rPr>
          <w:delText>the</w:delText>
        </w:r>
        <w:r w:rsidR="00610A17" w:rsidDel="00FA70B4">
          <w:rPr>
            <w:rFonts w:ascii="Times" w:hAnsi="Times"/>
          </w:rPr>
          <w:delText xml:space="preserve">ir own voice </w:delText>
        </w:r>
      </w:del>
      <w:ins w:id="495" w:author="lcowles" w:date="2011-04-26T16:51:00Z">
        <w:del w:id="496" w:author="Joan Taylor" w:date="2011-06-06T14:46:00Z">
          <w:r w:rsidR="000F2501" w:rsidDel="00FA70B4">
            <w:rPr>
              <w:rFonts w:ascii="Times" w:hAnsi="Times"/>
            </w:rPr>
            <w:delText xml:space="preserve"> way</w:delText>
          </w:r>
        </w:del>
      </w:ins>
      <w:ins w:id="497" w:author="Joan Taylor" w:date="2011-06-06T14:46:00Z">
        <w:r w:rsidR="00FA70B4">
          <w:rPr>
            <w:rFonts w:ascii="Times" w:hAnsi="Times"/>
          </w:rPr>
          <w:t>how</w:t>
        </w:r>
      </w:ins>
      <w:ins w:id="498" w:author="lcowles" w:date="2011-04-26T16:51:00Z">
        <w:r w:rsidR="000F2501">
          <w:rPr>
            <w:rFonts w:ascii="Times" w:hAnsi="Times"/>
          </w:rPr>
          <w:t xml:space="preserve"> they produce sound </w:t>
        </w:r>
      </w:ins>
      <w:r w:rsidR="00610A17">
        <w:rPr>
          <w:rFonts w:ascii="Times" w:hAnsi="Times"/>
        </w:rPr>
        <w:t xml:space="preserve">so </w:t>
      </w:r>
      <w:del w:id="499" w:author="Joan Taylor" w:date="2011-06-06T14:46:00Z">
        <w:r w:rsidR="00610A17" w:rsidDel="00FA70B4">
          <w:rPr>
            <w:rFonts w:ascii="Times" w:hAnsi="Times"/>
          </w:rPr>
          <w:delText xml:space="preserve">that </w:delText>
        </w:r>
      </w:del>
      <w:r w:rsidR="00610A17">
        <w:rPr>
          <w:rFonts w:ascii="Times" w:hAnsi="Times"/>
        </w:rPr>
        <w:t xml:space="preserve">it appears that the voice is coming from elsewhere, usually a </w:t>
      </w:r>
      <w:commentRangeStart w:id="500"/>
      <w:r w:rsidR="00610A17">
        <w:rPr>
          <w:rFonts w:ascii="Times" w:hAnsi="Times"/>
        </w:rPr>
        <w:t>puppet</w:t>
      </w:r>
      <w:commentRangeEnd w:id="500"/>
      <w:r w:rsidR="000F2501">
        <w:rPr>
          <w:rStyle w:val="CommentReference"/>
          <w:rFonts w:ascii="Times New Roman" w:hAnsi="Times New Roman"/>
        </w:rPr>
        <w:commentReference w:id="500"/>
      </w:r>
      <w:r w:rsidR="00610A17">
        <w:rPr>
          <w:rFonts w:ascii="Times" w:hAnsi="Times"/>
        </w:rPr>
        <w:t xml:space="preserve">. </w:t>
      </w:r>
    </w:p>
    <w:p w:rsidR="00610A17" w:rsidRDefault="00610A17">
      <w:pPr>
        <w:pStyle w:val="FreeForm"/>
        <w:spacing w:after="240"/>
        <w:jc w:val="both"/>
        <w:rPr>
          <w:rFonts w:ascii="Times" w:hAnsi="Times"/>
        </w:rPr>
      </w:pPr>
      <w:r>
        <w:rPr>
          <w:rFonts w:ascii="Times" w:hAnsi="Times"/>
        </w:rPr>
        <w:t xml:space="preserve">An almost “magic” effect is called </w:t>
      </w:r>
      <w:del w:id="501" w:author="Joan Taylor" w:date="2011-06-06T14:46:00Z">
        <w:r w:rsidRPr="00FA70B4" w:rsidDel="00FA70B4">
          <w:rPr>
            <w:rFonts w:ascii="Times" w:hAnsi="Times"/>
            <w:i/>
            <w:rPrChange w:id="502" w:author="Joan Taylor" w:date="2011-06-06T14:47:00Z">
              <w:rPr>
                <w:rFonts w:ascii="Times" w:hAnsi="Times"/>
              </w:rPr>
            </w:rPrChange>
          </w:rPr>
          <w:delText xml:space="preserve">Body </w:delText>
        </w:r>
      </w:del>
      <w:ins w:id="503" w:author="Joan Taylor" w:date="2011-06-06T14:46:00Z">
        <w:r w:rsidR="00FA70B4" w:rsidRPr="00FA70B4">
          <w:rPr>
            <w:rFonts w:ascii="Times" w:hAnsi="Times"/>
            <w:i/>
            <w:rPrChange w:id="504" w:author="Joan Taylor" w:date="2011-06-06T14:47:00Z">
              <w:rPr>
                <w:rFonts w:ascii="Times" w:hAnsi="Times"/>
              </w:rPr>
            </w:rPrChange>
          </w:rPr>
          <w:t>b</w:t>
        </w:r>
        <w:r w:rsidR="00FA70B4" w:rsidRPr="00FA70B4">
          <w:rPr>
            <w:rFonts w:ascii="Times" w:hAnsi="Times"/>
            <w:i/>
            <w:rPrChange w:id="505" w:author="Joan Taylor" w:date="2011-06-06T14:47:00Z">
              <w:rPr>
                <w:rFonts w:ascii="Times" w:hAnsi="Times"/>
              </w:rPr>
            </w:rPrChange>
          </w:rPr>
          <w:t xml:space="preserve">ody </w:t>
        </w:r>
      </w:ins>
      <w:del w:id="506" w:author="Joan Taylor" w:date="2011-06-06T14:47:00Z">
        <w:r w:rsidRPr="00FA70B4" w:rsidDel="00FA70B4">
          <w:rPr>
            <w:rFonts w:ascii="Times" w:hAnsi="Times"/>
            <w:i/>
            <w:rPrChange w:id="507" w:author="Joan Taylor" w:date="2011-06-06T14:47:00Z">
              <w:rPr>
                <w:rFonts w:ascii="Times" w:hAnsi="Times"/>
              </w:rPr>
            </w:rPrChange>
          </w:rPr>
          <w:delText xml:space="preserve">Transfer </w:delText>
        </w:r>
      </w:del>
      <w:ins w:id="508" w:author="Joan Taylor" w:date="2011-06-06T14:47:00Z">
        <w:r w:rsidR="00FA70B4" w:rsidRPr="00FA70B4">
          <w:rPr>
            <w:rFonts w:ascii="Times" w:hAnsi="Times"/>
            <w:i/>
            <w:rPrChange w:id="509" w:author="Joan Taylor" w:date="2011-06-06T14:47:00Z">
              <w:rPr>
                <w:rFonts w:ascii="Times" w:hAnsi="Times"/>
              </w:rPr>
            </w:rPrChange>
          </w:rPr>
          <w:t>t</w:t>
        </w:r>
        <w:r w:rsidR="00FA70B4" w:rsidRPr="00FA70B4">
          <w:rPr>
            <w:rFonts w:ascii="Times" w:hAnsi="Times"/>
            <w:i/>
            <w:rPrChange w:id="510" w:author="Joan Taylor" w:date="2011-06-06T14:47:00Z">
              <w:rPr>
                <w:rFonts w:ascii="Times" w:hAnsi="Times"/>
              </w:rPr>
            </w:rPrChange>
          </w:rPr>
          <w:t xml:space="preserve">ransfer </w:t>
        </w:r>
      </w:ins>
      <w:del w:id="511" w:author="Joan Taylor" w:date="2011-06-06T14:47:00Z">
        <w:r w:rsidRPr="00FA70B4" w:rsidDel="00FA70B4">
          <w:rPr>
            <w:rFonts w:ascii="Times" w:hAnsi="Times"/>
            <w:i/>
            <w:rPrChange w:id="512" w:author="Joan Taylor" w:date="2011-06-06T14:47:00Z">
              <w:rPr>
                <w:rFonts w:ascii="Times" w:hAnsi="Times"/>
              </w:rPr>
            </w:rPrChange>
          </w:rPr>
          <w:delText>Illusion</w:delText>
        </w:r>
      </w:del>
      <w:ins w:id="513" w:author="Joan Taylor" w:date="2011-06-06T14:47:00Z">
        <w:r w:rsidR="00FA70B4" w:rsidRPr="00FA70B4">
          <w:rPr>
            <w:rFonts w:ascii="Times" w:hAnsi="Times"/>
            <w:i/>
            <w:rPrChange w:id="514" w:author="Joan Taylor" w:date="2011-06-06T14:47:00Z">
              <w:rPr>
                <w:rFonts w:ascii="Times" w:hAnsi="Times"/>
              </w:rPr>
            </w:rPrChange>
          </w:rPr>
          <w:t>i</w:t>
        </w:r>
        <w:r w:rsidR="00FA70B4" w:rsidRPr="00FA70B4">
          <w:rPr>
            <w:rFonts w:ascii="Times" w:hAnsi="Times"/>
            <w:i/>
            <w:rPrChange w:id="515" w:author="Joan Taylor" w:date="2011-06-06T14:47:00Z">
              <w:rPr>
                <w:rFonts w:ascii="Times" w:hAnsi="Times"/>
              </w:rPr>
            </w:rPrChange>
          </w:rPr>
          <w:t>llusion</w:t>
        </w:r>
      </w:ins>
      <w:r>
        <w:rPr>
          <w:rFonts w:ascii="Times" w:hAnsi="Times"/>
        </w:rPr>
        <w:t xml:space="preserve">. </w:t>
      </w:r>
      <w:ins w:id="516" w:author="Joan Taylor" w:date="2011-06-06T14:47:00Z">
        <w:r w:rsidR="00637980">
          <w:rPr>
            <w:rFonts w:ascii="Times" w:hAnsi="Times"/>
          </w:rPr>
          <w:t>Botvinick and Cohen</w:t>
        </w:r>
        <w:r w:rsidR="00637980">
          <w:rPr>
            <w:rFonts w:ascii="Times" w:hAnsi="Times"/>
          </w:rPr>
          <w:t xml:space="preserve"> </w:t>
        </w:r>
        <w:r w:rsidR="00637980">
          <w:rPr>
            <w:rFonts w:ascii="Times" w:hAnsi="Times"/>
          </w:rPr>
          <w:t>performed t</w:t>
        </w:r>
      </w:ins>
      <w:del w:id="517" w:author="Joan Taylor" w:date="2011-06-06T14:47:00Z">
        <w:r w:rsidDel="00637980">
          <w:rPr>
            <w:rFonts w:ascii="Times" w:hAnsi="Times"/>
          </w:rPr>
          <w:delText>T</w:delText>
        </w:r>
      </w:del>
      <w:r>
        <w:rPr>
          <w:rFonts w:ascii="Times" w:hAnsi="Times"/>
        </w:rPr>
        <w:t xml:space="preserve">he original, so-called rubber hand experiment </w:t>
      </w:r>
      <w:del w:id="518" w:author="Joan Taylor" w:date="2011-06-06T14:47:00Z">
        <w:r w:rsidDel="00637980">
          <w:rPr>
            <w:rFonts w:ascii="Times" w:hAnsi="Times"/>
          </w:rPr>
          <w:delText xml:space="preserve">was performed by Botvinick and Cohen </w:delText>
        </w:r>
        <w:r w:rsidDel="00637980">
          <w:rPr>
            <w:rFonts w:ascii="Times" w:hAnsi="Times"/>
          </w:rPr>
          <w:delText xml:space="preserve">in </w:delText>
        </w:r>
      </w:del>
      <w:ins w:id="519" w:author="lcowles" w:date="2011-04-26T16:52:00Z">
        <w:del w:id="520" w:author="Joan Taylor" w:date="2011-06-06T14:47:00Z">
          <w:r w:rsidR="000F2501" w:rsidDel="00637980">
            <w:rPr>
              <w:rFonts w:ascii="Times" w:hAnsi="Times"/>
            </w:rPr>
            <w:delText>(</w:delText>
          </w:r>
        </w:del>
      </w:ins>
      <w:ins w:id="521" w:author="Joan Taylor" w:date="2011-06-06T14:47:00Z">
        <w:r w:rsidR="00637980">
          <w:rPr>
            <w:rFonts w:ascii="Times" w:hAnsi="Times"/>
          </w:rPr>
          <w:t xml:space="preserve">in </w:t>
        </w:r>
      </w:ins>
      <w:r>
        <w:rPr>
          <w:rFonts w:ascii="Times" w:hAnsi="Times"/>
        </w:rPr>
        <w:t>1998</w:t>
      </w:r>
      <w:ins w:id="522" w:author="lcowles" w:date="2011-04-26T16:52:00Z">
        <w:del w:id="523" w:author="Joan Taylor" w:date="2011-06-06T14:47:00Z">
          <w:r w:rsidR="000F2501" w:rsidDel="00637980">
            <w:rPr>
              <w:rFonts w:ascii="Times" w:hAnsi="Times"/>
            </w:rPr>
            <w:delText>)</w:delText>
          </w:r>
        </w:del>
      </w:ins>
      <w:del w:id="524" w:author="lcowles" w:date="2011-04-26T16:52:00Z">
        <w:r w:rsidDel="000F2501">
          <w:rPr>
            <w:rFonts w:ascii="Times" w:hAnsi="Times"/>
          </w:rPr>
          <w:delText xml:space="preserve"> (see references)</w:delText>
        </w:r>
      </w:del>
      <w:r>
        <w:rPr>
          <w:rFonts w:ascii="Times" w:hAnsi="Times"/>
        </w:rPr>
        <w:t xml:space="preserve">. Human participants </w:t>
      </w:r>
      <w:del w:id="525" w:author="Joan Taylor" w:date="2011-06-06T14:47:00Z">
        <w:r w:rsidDel="00637980">
          <w:rPr>
            <w:rFonts w:ascii="Times" w:hAnsi="Times"/>
          </w:rPr>
          <w:delText>were sitting</w:delText>
        </w:r>
      </w:del>
      <w:ins w:id="526" w:author="Joan Taylor" w:date="2011-06-06T14:47:00Z">
        <w:r w:rsidR="00637980">
          <w:rPr>
            <w:rFonts w:ascii="Times" w:hAnsi="Times"/>
          </w:rPr>
          <w:t>sat</w:t>
        </w:r>
      </w:ins>
      <w:r>
        <w:rPr>
          <w:rFonts w:ascii="Times" w:hAnsi="Times"/>
        </w:rPr>
        <w:t xml:space="preserve"> in front of a screen showing a dummy hand being stroked with a brush while they </w:t>
      </w:r>
      <w:del w:id="527" w:author="Joan Taylor" w:date="2011-06-06T14:49:00Z">
        <w:r w:rsidDel="00637980">
          <w:rPr>
            <w:rFonts w:ascii="Times" w:hAnsi="Times"/>
          </w:rPr>
          <w:delText xml:space="preserve">were </w:delText>
        </w:r>
      </w:del>
      <w:r>
        <w:rPr>
          <w:rFonts w:ascii="Times" w:hAnsi="Times"/>
        </w:rPr>
        <w:t>fe</w:t>
      </w:r>
      <w:del w:id="528" w:author="Joan Taylor" w:date="2011-06-06T14:49:00Z">
        <w:r w:rsidDel="00637980">
          <w:rPr>
            <w:rFonts w:ascii="Times" w:hAnsi="Times"/>
          </w:rPr>
          <w:delText>eling</w:delText>
        </w:r>
      </w:del>
      <w:ins w:id="529" w:author="Joan Taylor" w:date="2011-06-06T14:49:00Z">
        <w:r w:rsidR="00637980">
          <w:rPr>
            <w:rFonts w:ascii="Times" w:hAnsi="Times"/>
          </w:rPr>
          <w:t>lt</w:t>
        </w:r>
      </w:ins>
      <w:r>
        <w:rPr>
          <w:rFonts w:ascii="Times" w:hAnsi="Times"/>
        </w:rPr>
        <w:t xml:space="preserve"> a series of synchronized and </w:t>
      </w:r>
      <w:r>
        <w:rPr>
          <w:rFonts w:ascii="Times" w:hAnsi="Times"/>
        </w:rPr>
        <w:lastRenderedPageBreak/>
        <w:t xml:space="preserve">identical brushstrokes applied to their own hands, hidden from their </w:t>
      </w:r>
      <w:del w:id="530" w:author="Joan Taylor" w:date="2011-06-06T14:49:00Z">
        <w:r w:rsidDel="00637980">
          <w:rPr>
            <w:rFonts w:ascii="Times" w:hAnsi="Times"/>
          </w:rPr>
          <w:delText>own v</w:delText>
        </w:r>
      </w:del>
      <w:ins w:id="531" w:author="Joan Taylor" w:date="2011-06-06T14:49:00Z">
        <w:r w:rsidR="00637980">
          <w:rPr>
            <w:rFonts w:ascii="Times" w:hAnsi="Times"/>
          </w:rPr>
          <w:t>v</w:t>
        </w:r>
      </w:ins>
      <w:r>
        <w:rPr>
          <w:rFonts w:ascii="Times" w:hAnsi="Times"/>
        </w:rPr>
        <w:t>iew</w:t>
      </w:r>
      <w:del w:id="532" w:author="Joan Taylor" w:date="2011-06-06T14:49:00Z">
        <w:r w:rsidDel="00637980">
          <w:rPr>
            <w:rFonts w:ascii="Times" w:hAnsi="Times"/>
          </w:rPr>
          <w:delText>s</w:delText>
        </w:r>
      </w:del>
      <w:r>
        <w:rPr>
          <w:rFonts w:ascii="Times" w:hAnsi="Times"/>
        </w:rPr>
        <w:t xml:space="preserve">. The result was that if the </w:t>
      </w:r>
      <w:del w:id="533" w:author="Joan Taylor" w:date="2011-06-06T14:49:00Z">
        <w:r w:rsidDel="00637980">
          <w:rPr>
            <w:rFonts w:ascii="Times" w:hAnsi="Times"/>
          </w:rPr>
          <w:delText xml:space="preserve">visual appearance and the </w:delText>
        </w:r>
      </w:del>
      <w:r>
        <w:rPr>
          <w:rFonts w:ascii="Times" w:hAnsi="Times"/>
        </w:rPr>
        <w:t xml:space="preserve">dummy hand </w:t>
      </w:r>
      <w:del w:id="534" w:author="Joan Taylor" w:date="2011-06-06T14:49:00Z">
        <w:r w:rsidDel="00637980">
          <w:rPr>
            <w:rFonts w:ascii="Times" w:hAnsi="Times"/>
          </w:rPr>
          <w:delText xml:space="preserve">is </w:delText>
        </w:r>
      </w:del>
      <w:ins w:id="535" w:author="Joan Taylor" w:date="2011-06-06T14:49:00Z">
        <w:r w:rsidR="00637980">
          <w:rPr>
            <w:rFonts w:ascii="Times" w:hAnsi="Times"/>
          </w:rPr>
          <w:t>was</w:t>
        </w:r>
        <w:r w:rsidR="00637980">
          <w:rPr>
            <w:rFonts w:ascii="Times" w:hAnsi="Times"/>
          </w:rPr>
          <w:t xml:space="preserve"> </w:t>
        </w:r>
      </w:ins>
      <w:r>
        <w:rPr>
          <w:rFonts w:ascii="Times" w:hAnsi="Times"/>
        </w:rPr>
        <w:t>similar to the participant</w:t>
      </w:r>
      <w:ins w:id="536" w:author="Joan Taylor" w:date="2011-06-06T14:49:00Z">
        <w:r w:rsidR="00637980">
          <w:rPr>
            <w:rFonts w:ascii="Times" w:hAnsi="Times"/>
          </w:rPr>
          <w:t>’</w:t>
        </w:r>
      </w:ins>
      <w:r>
        <w:rPr>
          <w:rFonts w:ascii="Times" w:hAnsi="Times"/>
        </w:rPr>
        <w:t>s hand in appearance, position, and location, the human subject</w:t>
      </w:r>
      <w:del w:id="537" w:author="Joan Taylor" w:date="2011-06-06T14:50:00Z">
        <w:r w:rsidDel="00637980">
          <w:rPr>
            <w:rFonts w:ascii="Times" w:hAnsi="Times"/>
          </w:rPr>
          <w:delText xml:space="preserve"> may</w:delText>
        </w:r>
      </w:del>
      <w:ins w:id="538" w:author="Joan Taylor" w:date="2011-06-06T14:50:00Z">
        <w:r w:rsidR="00637980">
          <w:rPr>
            <w:rFonts w:ascii="Times" w:hAnsi="Times"/>
          </w:rPr>
          <w:t xml:space="preserve"> was likely to</w:t>
        </w:r>
      </w:ins>
      <w:r>
        <w:rPr>
          <w:rFonts w:ascii="Times" w:hAnsi="Times"/>
        </w:rPr>
        <w:t xml:space="preserve"> feel that the touches on </w:t>
      </w:r>
      <w:del w:id="539" w:author="Joan Taylor" w:date="2011-06-06T14:50:00Z">
        <w:r w:rsidDel="00637980">
          <w:rPr>
            <w:rFonts w:ascii="Times" w:hAnsi="Times"/>
          </w:rPr>
          <w:delText xml:space="preserve">their </w:delText>
        </w:r>
      </w:del>
      <w:ins w:id="540" w:author="Joan Taylor" w:date="2011-06-06T14:50:00Z">
        <w:r w:rsidR="00637980">
          <w:rPr>
            <w:rFonts w:ascii="Times" w:hAnsi="Times"/>
          </w:rPr>
          <w:t>his or her</w:t>
        </w:r>
        <w:r w:rsidR="00637980">
          <w:rPr>
            <w:rFonts w:ascii="Times" w:hAnsi="Times"/>
          </w:rPr>
          <w:t xml:space="preserve"> </w:t>
        </w:r>
      </w:ins>
      <w:del w:id="541" w:author="Joan Taylor" w:date="2011-06-06T14:50:00Z">
        <w:r w:rsidDel="00637980">
          <w:rPr>
            <w:rFonts w:ascii="Times" w:hAnsi="Times"/>
          </w:rPr>
          <w:delText xml:space="preserve">own </w:delText>
        </w:r>
      </w:del>
      <w:r>
        <w:rPr>
          <w:rFonts w:ascii="Times" w:hAnsi="Times"/>
        </w:rPr>
        <w:t xml:space="preserve">hand </w:t>
      </w:r>
      <w:del w:id="542" w:author="Joan Taylor" w:date="2011-06-06T14:50:00Z">
        <w:r w:rsidDel="00637980">
          <w:rPr>
            <w:rFonts w:ascii="Times" w:hAnsi="Times"/>
          </w:rPr>
          <w:delText xml:space="preserve">are </w:delText>
        </w:r>
      </w:del>
      <w:del w:id="543" w:author="Joan Taylor" w:date="2011-06-06T14:51:00Z">
        <w:r w:rsidDel="00637980">
          <w:rPr>
            <w:rFonts w:ascii="Times" w:hAnsi="Times"/>
          </w:rPr>
          <w:delText>coming</w:delText>
        </w:r>
      </w:del>
      <w:ins w:id="544" w:author="Joan Taylor" w:date="2011-06-06T14:51:00Z">
        <w:r w:rsidR="00637980">
          <w:rPr>
            <w:rFonts w:ascii="Times" w:hAnsi="Times"/>
          </w:rPr>
          <w:t>came</w:t>
        </w:r>
      </w:ins>
      <w:r>
        <w:rPr>
          <w:rFonts w:ascii="Times" w:hAnsi="Times"/>
        </w:rPr>
        <w:t xml:space="preserve"> from the dummy hand</w:t>
      </w:r>
      <w:ins w:id="545" w:author="Joan Taylor" w:date="2011-06-06T14:51:00Z">
        <w:r w:rsidR="00637980">
          <w:rPr>
            <w:rFonts w:ascii="Times" w:hAnsi="Times"/>
          </w:rPr>
          <w:t xml:space="preserve"> </w:t>
        </w:r>
        <w:r w:rsidR="00637980">
          <w:rPr>
            <w:rFonts w:ascii="Times" w:hAnsi="Times"/>
            <w:b/>
          </w:rPr>
          <w:t>//correct?//</w:t>
        </w:r>
      </w:ins>
      <w:r>
        <w:rPr>
          <w:rFonts w:ascii="Times" w:hAnsi="Times"/>
        </w:rPr>
        <w:t xml:space="preserve">. Furthermore, several participants reported that they felt the dummy hand to be their own hand. Virtual reality applications </w:t>
      </w:r>
      <w:del w:id="546" w:author="Joan Taylor" w:date="2011-06-06T14:51:00Z">
        <w:r w:rsidDel="00637980">
          <w:rPr>
            <w:rFonts w:ascii="Times" w:hAnsi="Times"/>
          </w:rPr>
          <w:delText>take advantage of</w:delText>
        </w:r>
      </w:del>
      <w:ins w:id="547" w:author="Joan Taylor" w:date="2011-06-06T14:51:00Z">
        <w:r w:rsidR="00637980">
          <w:rPr>
            <w:rFonts w:ascii="Times" w:hAnsi="Times"/>
          </w:rPr>
          <w:t>exploit</w:t>
        </w:r>
      </w:ins>
      <w:r>
        <w:rPr>
          <w:rFonts w:ascii="Times" w:hAnsi="Times"/>
        </w:rPr>
        <w:t xml:space="preserve"> this effect and try to induce the perception of owning and controlling </w:t>
      </w:r>
      <w:del w:id="548" w:author="Joan Taylor" w:date="2011-06-06T16:46:00Z">
        <w:r w:rsidDel="005D6D7D">
          <w:rPr>
            <w:rFonts w:ascii="Times" w:hAnsi="Times"/>
          </w:rPr>
          <w:delText xml:space="preserve">somebody </w:delText>
        </w:r>
      </w:del>
      <w:ins w:id="549" w:author="Joan Taylor" w:date="2011-06-06T16:46:00Z">
        <w:r w:rsidR="005D6D7D">
          <w:rPr>
            <w:rFonts w:ascii="Times" w:hAnsi="Times"/>
          </w:rPr>
          <w:t>some</w:t>
        </w:r>
        <w:r w:rsidR="005D6D7D">
          <w:rPr>
            <w:rFonts w:ascii="Times" w:hAnsi="Times"/>
          </w:rPr>
          <w:t>one</w:t>
        </w:r>
        <w:r w:rsidR="005D6D7D">
          <w:rPr>
            <w:rFonts w:ascii="Times" w:hAnsi="Times"/>
          </w:rPr>
          <w:t xml:space="preserve"> </w:t>
        </w:r>
      </w:ins>
      <w:r>
        <w:rPr>
          <w:rFonts w:ascii="Times" w:hAnsi="Times"/>
        </w:rPr>
        <w:t xml:space="preserve">else’s body (usually an avatar) by applying visual, haptic, and </w:t>
      </w:r>
      <w:del w:id="550" w:author="Joan Taylor" w:date="2011-06-06T16:46:00Z">
        <w:r w:rsidDel="005D6D7D">
          <w:rPr>
            <w:rFonts w:ascii="Times" w:hAnsi="Times"/>
          </w:rPr>
          <w:delText xml:space="preserve">optionally </w:delText>
        </w:r>
      </w:del>
      <w:ins w:id="551" w:author="Joan Taylor" w:date="2011-06-06T16:46:00Z">
        <w:r w:rsidR="005D6D7D">
          <w:rPr>
            <w:rFonts w:ascii="Times" w:hAnsi="Times"/>
          </w:rPr>
          <w:t>sometimes</w:t>
        </w:r>
        <w:r w:rsidR="005D6D7D">
          <w:rPr>
            <w:rFonts w:ascii="Times" w:hAnsi="Times"/>
          </w:rPr>
          <w:t xml:space="preserve"> </w:t>
        </w:r>
      </w:ins>
      <w:r>
        <w:rPr>
          <w:rFonts w:ascii="Times" w:hAnsi="Times"/>
        </w:rPr>
        <w:t xml:space="preserve">proprioceptual stimulation </w:t>
      </w:r>
      <w:commentRangeStart w:id="552"/>
      <w:r>
        <w:rPr>
          <w:rFonts w:ascii="Times" w:hAnsi="Times"/>
        </w:rPr>
        <w:t>synchronously</w:t>
      </w:r>
      <w:commentRangeEnd w:id="552"/>
      <w:r w:rsidR="000F2501">
        <w:rPr>
          <w:rStyle w:val="CommentReference"/>
          <w:rFonts w:ascii="Times New Roman" w:hAnsi="Times New Roman"/>
        </w:rPr>
        <w:commentReference w:id="552"/>
      </w:r>
      <w:r>
        <w:rPr>
          <w:rFonts w:ascii="Times" w:hAnsi="Times"/>
        </w:rPr>
        <w:t xml:space="preserve">. </w:t>
      </w:r>
    </w:p>
    <w:p w:rsidR="000F0E07" w:rsidRDefault="00610A17">
      <w:pPr>
        <w:pStyle w:val="FreeForm"/>
        <w:spacing w:after="240"/>
        <w:jc w:val="both"/>
        <w:rPr>
          <w:ins w:id="553" w:author="Joan Taylor" w:date="2011-06-06T16:56:00Z"/>
          <w:rFonts w:ascii="Times" w:hAnsi="Times"/>
        </w:rPr>
      </w:pPr>
      <w:r>
        <w:rPr>
          <w:rFonts w:ascii="Times" w:hAnsi="Times"/>
        </w:rPr>
        <w:t xml:space="preserve">The brain </w:t>
      </w:r>
      <w:del w:id="554" w:author="Joan Taylor" w:date="2011-06-06T16:46:00Z">
        <w:r w:rsidDel="005D6D7D">
          <w:rPr>
            <w:rFonts w:ascii="Times" w:hAnsi="Times"/>
          </w:rPr>
          <w:delText>takes advantage of</w:delText>
        </w:r>
      </w:del>
      <w:ins w:id="555" w:author="Joan Taylor" w:date="2011-06-06T16:46:00Z">
        <w:r w:rsidR="005D6D7D">
          <w:rPr>
            <w:rFonts w:ascii="Times" w:hAnsi="Times"/>
          </w:rPr>
          <w:t>exploits</w:t>
        </w:r>
      </w:ins>
      <w:r>
        <w:rPr>
          <w:rFonts w:ascii="Times" w:hAnsi="Times"/>
        </w:rPr>
        <w:t xml:space="preserve"> multimodal integration in different ways. </w:t>
      </w:r>
      <w:del w:id="556" w:author="Joan Taylor" w:date="2011-06-06T16:47:00Z">
        <w:r w:rsidDel="005D6D7D">
          <w:rPr>
            <w:rFonts w:ascii="Times" w:hAnsi="Times"/>
          </w:rPr>
          <w:delText>Probably, t</w:delText>
        </w:r>
      </w:del>
      <w:ins w:id="557" w:author="Joan Taylor" w:date="2011-06-06T16:47:00Z">
        <w:r w:rsidR="005D6D7D">
          <w:rPr>
            <w:rFonts w:ascii="Times" w:hAnsi="Times"/>
          </w:rPr>
          <w:t>T</w:t>
        </w:r>
      </w:ins>
      <w:r>
        <w:rPr>
          <w:rFonts w:ascii="Times" w:hAnsi="Times"/>
        </w:rPr>
        <w:t>he two most important are</w:t>
      </w:r>
      <w:ins w:id="558" w:author="Joan Taylor" w:date="2011-06-06T16:47:00Z">
        <w:r w:rsidR="005D6D7D">
          <w:rPr>
            <w:rFonts w:ascii="Times" w:hAnsi="Times"/>
          </w:rPr>
          <w:t xml:space="preserve"> probably</w:t>
        </w:r>
      </w:ins>
      <w:r>
        <w:rPr>
          <w:rFonts w:ascii="Times" w:hAnsi="Times"/>
        </w:rPr>
        <w:t xml:space="preserve"> the decrease of sensory uncertainty and the decrease of reaction time. Experiments have shown that uncertainty in sensory domains </w:t>
      </w:r>
      <w:del w:id="559" w:author="Joan Taylor" w:date="2011-06-06T16:47:00Z">
        <w:r w:rsidDel="005D6D7D">
          <w:rPr>
            <w:rFonts w:ascii="Times" w:hAnsi="Times"/>
          </w:rPr>
          <w:delText>results in</w:delText>
        </w:r>
      </w:del>
      <w:ins w:id="560" w:author="Joan Taylor" w:date="2011-06-06T16:47:00Z">
        <w:r w:rsidR="005D6D7D">
          <w:rPr>
            <w:rFonts w:ascii="Times" w:hAnsi="Times"/>
          </w:rPr>
          <w:t>leads to</w:t>
        </w:r>
      </w:ins>
      <w:r>
        <w:rPr>
          <w:rFonts w:ascii="Times" w:hAnsi="Times"/>
        </w:rPr>
        <w:t xml:space="preserve"> an increased dependence of multisensory integration. If a person sees something moving in a tree and isn’t sure whether it is a bird or a squirrel, the natural reaction is to listen. If </w:t>
      </w:r>
      <w:ins w:id="561" w:author="Joan Taylor" w:date="2011-06-06T16:48:00Z">
        <w:r w:rsidR="005D6D7D">
          <w:rPr>
            <w:rFonts w:ascii="Times" w:hAnsi="Times"/>
          </w:rPr>
          <w:t xml:space="preserve">the object emits </w:t>
        </w:r>
      </w:ins>
      <w:r>
        <w:rPr>
          <w:rFonts w:ascii="Times" w:hAnsi="Times"/>
        </w:rPr>
        <w:t xml:space="preserve">a chirp </w:t>
      </w:r>
      <w:del w:id="562" w:author="Joan Taylor" w:date="2011-06-06T16:48:00Z">
        <w:r w:rsidDel="005D6D7D">
          <w:rPr>
            <w:rFonts w:ascii="Times" w:hAnsi="Times"/>
          </w:rPr>
          <w:delText xml:space="preserve">sound is emitted </w:delText>
        </w:r>
      </w:del>
      <w:r>
        <w:rPr>
          <w:rFonts w:ascii="Times" w:hAnsi="Times"/>
        </w:rPr>
        <w:t xml:space="preserve">and </w:t>
      </w:r>
      <w:ins w:id="563" w:author="Joan Taylor" w:date="2011-06-06T16:48:00Z">
        <w:r w:rsidR="005D6D7D">
          <w:rPr>
            <w:rFonts w:ascii="Times" w:hAnsi="Times"/>
          </w:rPr>
          <w:t xml:space="preserve">the brain </w:t>
        </w:r>
      </w:ins>
      <w:r>
        <w:rPr>
          <w:rFonts w:ascii="Times" w:hAnsi="Times"/>
        </w:rPr>
        <w:t>localize</w:t>
      </w:r>
      <w:del w:id="564" w:author="Joan Taylor" w:date="2011-06-06T16:48:00Z">
        <w:r w:rsidDel="005D6D7D">
          <w:rPr>
            <w:rFonts w:ascii="Times" w:hAnsi="Times"/>
          </w:rPr>
          <w:delText>d by the brain</w:delText>
        </w:r>
      </w:del>
      <w:ins w:id="565" w:author="Joan Taylor" w:date="2011-06-06T16:48:00Z">
        <w:r w:rsidR="005D6D7D">
          <w:rPr>
            <w:rFonts w:ascii="Times" w:hAnsi="Times"/>
          </w:rPr>
          <w:t>s the sound</w:t>
        </w:r>
      </w:ins>
      <w:r>
        <w:rPr>
          <w:rFonts w:ascii="Times" w:hAnsi="Times"/>
        </w:rPr>
        <w:t xml:space="preserve"> to be coming from </w:t>
      </w:r>
      <w:del w:id="566" w:author="Joan Taylor" w:date="2011-06-06T16:49:00Z">
        <w:r w:rsidDel="005D6D7D">
          <w:rPr>
            <w:rFonts w:ascii="Times" w:hAnsi="Times"/>
          </w:rPr>
          <w:delText xml:space="preserve">said </w:delText>
        </w:r>
      </w:del>
      <w:ins w:id="567" w:author="Joan Taylor" w:date="2011-06-06T16:49:00Z">
        <w:r w:rsidR="005D6D7D">
          <w:rPr>
            <w:rFonts w:ascii="Times" w:hAnsi="Times"/>
          </w:rPr>
          <w:t>the</w:t>
        </w:r>
        <w:r w:rsidR="005D6D7D">
          <w:rPr>
            <w:rFonts w:ascii="Times" w:hAnsi="Times"/>
          </w:rPr>
          <w:t xml:space="preserve"> </w:t>
        </w:r>
      </w:ins>
      <w:r>
        <w:rPr>
          <w:rFonts w:ascii="Times" w:hAnsi="Times"/>
        </w:rPr>
        <w:t>tree</w:t>
      </w:r>
      <w:ins w:id="568" w:author="Joan Taylor" w:date="2011-06-06T16:49:00Z">
        <w:r w:rsidR="005D6D7D">
          <w:rPr>
            <w:rFonts w:ascii="Times" w:hAnsi="Times"/>
          </w:rPr>
          <w:t>, the person</w:t>
        </w:r>
      </w:ins>
      <w:del w:id="569" w:author="Joan Taylor" w:date="2011-06-06T16:49:00Z">
        <w:r w:rsidDel="005D6D7D">
          <w:rPr>
            <w:rFonts w:ascii="Times" w:hAnsi="Times"/>
          </w:rPr>
          <w:delText xml:space="preserve"> then it is</w:delText>
        </w:r>
      </w:del>
      <w:r>
        <w:rPr>
          <w:rFonts w:ascii="Times" w:hAnsi="Times"/>
        </w:rPr>
        <w:t xml:space="preserve"> </w:t>
      </w:r>
      <w:del w:id="570" w:author="Joan Taylor" w:date="2011-06-06T16:49:00Z">
        <w:r w:rsidDel="005D6D7D">
          <w:rPr>
            <w:rFonts w:ascii="Times" w:hAnsi="Times"/>
          </w:rPr>
          <w:delText xml:space="preserve">taken </w:delText>
        </w:r>
      </w:del>
      <w:ins w:id="571" w:author="Joan Taylor" w:date="2011-06-06T16:49:00Z">
        <w:r w:rsidR="005D6D7D">
          <w:rPr>
            <w:rFonts w:ascii="Times" w:hAnsi="Times"/>
          </w:rPr>
          <w:t>take</w:t>
        </w:r>
        <w:r w:rsidR="005D6D7D">
          <w:rPr>
            <w:rFonts w:ascii="Times" w:hAnsi="Times"/>
          </w:rPr>
          <w:t>s this</w:t>
        </w:r>
        <w:r w:rsidR="005D6D7D">
          <w:rPr>
            <w:rFonts w:ascii="Times" w:hAnsi="Times"/>
          </w:rPr>
          <w:t xml:space="preserve"> </w:t>
        </w:r>
      </w:ins>
      <w:r>
        <w:rPr>
          <w:rFonts w:ascii="Times" w:hAnsi="Times"/>
        </w:rPr>
        <w:t xml:space="preserve">as </w:t>
      </w:r>
      <w:del w:id="572" w:author="Joan Taylor" w:date="2011-06-06T16:49:00Z">
        <w:r w:rsidDel="005D6D7D">
          <w:rPr>
            <w:rFonts w:ascii="Times" w:hAnsi="Times"/>
          </w:rPr>
          <w:delText xml:space="preserve">a </w:delText>
        </w:r>
      </w:del>
      <w:r>
        <w:rPr>
          <w:rFonts w:ascii="Times" w:hAnsi="Times"/>
        </w:rPr>
        <w:t xml:space="preserve">proof </w:t>
      </w:r>
      <w:del w:id="573" w:author="Joan Taylor" w:date="2011-06-06T16:49:00Z">
        <w:r w:rsidDel="005D6D7D">
          <w:rPr>
            <w:rFonts w:ascii="Times" w:hAnsi="Times"/>
          </w:rPr>
          <w:delText xml:space="preserve">for </w:delText>
        </w:r>
      </w:del>
      <w:ins w:id="574" w:author="Joan Taylor" w:date="2011-06-06T16:49:00Z">
        <w:r w:rsidR="005D6D7D">
          <w:rPr>
            <w:rFonts w:ascii="Times" w:hAnsi="Times"/>
          </w:rPr>
          <w:t>that</w:t>
        </w:r>
        <w:r w:rsidR="005D6D7D">
          <w:rPr>
            <w:rFonts w:ascii="Times" w:hAnsi="Times"/>
          </w:rPr>
          <w:t xml:space="preserve"> </w:t>
        </w:r>
      </w:ins>
      <w:r>
        <w:rPr>
          <w:rFonts w:ascii="Times" w:hAnsi="Times"/>
        </w:rPr>
        <w:t xml:space="preserve">the creature </w:t>
      </w:r>
      <w:del w:id="575" w:author="Joan Taylor" w:date="2011-06-06T16:49:00Z">
        <w:r w:rsidDel="005D6D7D">
          <w:rPr>
            <w:rFonts w:ascii="Times" w:hAnsi="Times"/>
          </w:rPr>
          <w:delText xml:space="preserve">being </w:delText>
        </w:r>
      </w:del>
      <w:ins w:id="576" w:author="Joan Taylor" w:date="2011-06-06T16:49:00Z">
        <w:r w:rsidR="005D6D7D">
          <w:rPr>
            <w:rFonts w:ascii="Times" w:hAnsi="Times"/>
          </w:rPr>
          <w:t>is</w:t>
        </w:r>
        <w:r w:rsidR="005D6D7D">
          <w:rPr>
            <w:rFonts w:ascii="Times" w:hAnsi="Times"/>
          </w:rPr>
          <w:t xml:space="preserve"> </w:t>
        </w:r>
      </w:ins>
      <w:r>
        <w:rPr>
          <w:rFonts w:ascii="Times" w:hAnsi="Times"/>
        </w:rPr>
        <w:t xml:space="preserve">a bird. Hence, the lack of visual information is augmented by acoustic information. </w:t>
      </w:r>
    </w:p>
    <w:p w:rsidR="00610A17" w:rsidRDefault="00610A17">
      <w:pPr>
        <w:pStyle w:val="FreeForm"/>
        <w:spacing w:after="240"/>
        <w:jc w:val="both"/>
        <w:rPr>
          <w:rFonts w:ascii="Times" w:hAnsi="Times"/>
        </w:rPr>
      </w:pPr>
      <w:r>
        <w:rPr>
          <w:rFonts w:ascii="Times" w:hAnsi="Times"/>
        </w:rPr>
        <w:t xml:space="preserve">The Hershenson </w:t>
      </w:r>
      <w:ins w:id="577" w:author="lcowles" w:date="2011-04-26T16:53:00Z">
        <w:r w:rsidR="000F2501">
          <w:rPr>
            <w:rFonts w:ascii="Times" w:hAnsi="Times"/>
          </w:rPr>
          <w:t>(</w:t>
        </w:r>
        <w:r w:rsidR="000F2501" w:rsidRPr="005D6D7D">
          <w:rPr>
            <w:rFonts w:ascii="Times" w:hAnsi="Times"/>
            <w:highlight w:val="yellow"/>
            <w:rPrChange w:id="578" w:author="Joan Taylor" w:date="2011-06-06T16:50:00Z">
              <w:rPr>
                <w:rFonts w:ascii="Times" w:hAnsi="Times"/>
              </w:rPr>
            </w:rPrChange>
          </w:rPr>
          <w:t>YEAR</w:t>
        </w:r>
        <w:r w:rsidR="000F2501">
          <w:rPr>
            <w:rFonts w:ascii="Times" w:hAnsi="Times"/>
          </w:rPr>
          <w:t xml:space="preserve">) </w:t>
        </w:r>
      </w:ins>
      <w:r>
        <w:rPr>
          <w:rFonts w:ascii="Times" w:hAnsi="Times"/>
        </w:rPr>
        <w:t xml:space="preserve">experiments </w:t>
      </w:r>
      <w:del w:id="579" w:author="lcowles" w:date="2011-04-26T16:53:00Z">
        <w:r w:rsidDel="000F2501">
          <w:rPr>
            <w:rFonts w:ascii="Times" w:hAnsi="Times"/>
          </w:rPr>
          <w:delText xml:space="preserve">(see references) </w:delText>
        </w:r>
      </w:del>
      <w:r>
        <w:rPr>
          <w:rFonts w:ascii="Times" w:hAnsi="Times"/>
        </w:rPr>
        <w:t xml:space="preserve">also showed that responses to multiple simultaneous sensory stimuli can be performed faster than responses to the same stimuli presented in isolation. Participants were presented a light and tone simultaneously and separately, and were asked to respond as rapidly as possible </w:t>
      </w:r>
      <w:del w:id="580" w:author="Joan Taylor" w:date="2011-06-06T16:56:00Z">
        <w:r w:rsidDel="000F0E07">
          <w:rPr>
            <w:rFonts w:ascii="Times" w:hAnsi="Times"/>
          </w:rPr>
          <w:delText xml:space="preserve">to them </w:delText>
        </w:r>
      </w:del>
      <w:r>
        <w:rPr>
          <w:rFonts w:ascii="Times" w:hAnsi="Times"/>
        </w:rPr>
        <w:t xml:space="preserve">by pressing a button. Reaction time differed with varying levels of synchrony between the tone and the light. </w:t>
      </w:r>
      <w:r w:rsidRPr="000F0E07">
        <w:rPr>
          <w:rFonts w:ascii="Times" w:hAnsi="Times"/>
          <w:b/>
          <w:rPrChange w:id="581" w:author="Joan Taylor" w:date="2011-06-06T16:57:00Z">
            <w:rPr>
              <w:rFonts w:ascii="Times" w:hAnsi="Times"/>
            </w:rPr>
          </w:rPrChange>
        </w:rPr>
        <w:t>The former result</w:t>
      </w:r>
      <w:ins w:id="582" w:author="Joan Taylor" w:date="2011-06-06T16:58:00Z">
        <w:r w:rsidR="000F0E07">
          <w:rPr>
            <w:rFonts w:ascii="Times" w:hAnsi="Times"/>
          </w:rPr>
          <w:t xml:space="preserve"> </w:t>
        </w:r>
        <w:r w:rsidR="000F0E07" w:rsidRPr="000F0E07">
          <w:rPr>
            <w:rFonts w:ascii="Times" w:hAnsi="Times"/>
            <w:b/>
            <w:rPrChange w:id="583" w:author="Joan Taylor" w:date="2011-06-06T16:58:00Z">
              <w:rPr>
                <w:rFonts w:ascii="Times" w:hAnsi="Times"/>
              </w:rPr>
            </w:rPrChange>
          </w:rPr>
          <w:t>//I</w:t>
        </w:r>
        <w:r w:rsidR="000F0E07" w:rsidRPr="000F0E07">
          <w:rPr>
            <w:rFonts w:ascii="Times" w:hAnsi="Times"/>
            <w:b/>
            <w:rPrChange w:id="584" w:author="Joan Taylor" w:date="2011-06-06T16:58:00Z">
              <w:rPr>
                <w:rFonts w:ascii="Times" w:hAnsi="Times"/>
              </w:rPr>
            </w:rPrChange>
          </w:rPr>
          <w:t>’</w:t>
        </w:r>
        <w:r w:rsidR="000F0E07" w:rsidRPr="000F0E07">
          <w:rPr>
            <w:rFonts w:ascii="Times" w:hAnsi="Times"/>
            <w:b/>
            <w:rPrChange w:id="585" w:author="Joan Taylor" w:date="2011-06-06T16:58:00Z">
              <w:rPr>
                <w:rFonts w:ascii="Times" w:hAnsi="Times"/>
              </w:rPr>
            </w:rPrChange>
          </w:rPr>
          <w:t>m not sure which result this is.//</w:t>
        </w:r>
      </w:ins>
      <w:r>
        <w:rPr>
          <w:rFonts w:ascii="Times" w:hAnsi="Times"/>
        </w:rPr>
        <w:t xml:space="preserve"> is, however, hard to generalize as multiple synchronous stimuli might also cause the opposite effect</w:t>
      </w:r>
      <w:del w:id="586" w:author="Joan Taylor" w:date="2011-06-06T16:57:00Z">
        <w:r w:rsidDel="000F0E07">
          <w:rPr>
            <w:rFonts w:ascii="Times" w:hAnsi="Times"/>
          </w:rPr>
          <w:delText xml:space="preserve"> --</w:delText>
        </w:r>
      </w:del>
      <w:ins w:id="587" w:author="Joan Taylor" w:date="2011-06-06T16:57:00Z">
        <w:r w:rsidR="000F0E07">
          <w:rPr>
            <w:rFonts w:ascii="Times" w:hAnsi="Times"/>
          </w:rPr>
          <w:t>,</w:t>
        </w:r>
      </w:ins>
      <w:r>
        <w:rPr>
          <w:rFonts w:ascii="Times" w:hAnsi="Times"/>
        </w:rPr>
        <w:t xml:space="preserve"> as</w:t>
      </w:r>
      <w:ins w:id="588" w:author="Joan Taylor" w:date="2011-06-06T16:57:00Z">
        <w:r w:rsidR="000F0E07">
          <w:rPr>
            <w:rFonts w:ascii="Times" w:hAnsi="Times"/>
          </w:rPr>
          <w:t xml:space="preserve"> we</w:t>
        </w:r>
      </w:ins>
      <w:r>
        <w:rPr>
          <w:rFonts w:ascii="Times" w:hAnsi="Times"/>
        </w:rPr>
        <w:t xml:space="preserve"> discuss</w:t>
      </w:r>
      <w:del w:id="589" w:author="Joan Taylor" w:date="2011-06-06T16:57:00Z">
        <w:r w:rsidDel="000F0E07">
          <w:rPr>
            <w:rFonts w:ascii="Times" w:hAnsi="Times"/>
          </w:rPr>
          <w:delText>ed</w:delText>
        </w:r>
      </w:del>
      <w:r>
        <w:rPr>
          <w:rFonts w:ascii="Times" w:hAnsi="Times"/>
        </w:rPr>
        <w:t xml:space="preserve"> in the next </w:t>
      </w:r>
      <w:del w:id="590" w:author="Joan Taylor" w:date="2011-06-06T16:57:00Z">
        <w:r w:rsidDel="000F0E07">
          <w:rPr>
            <w:rFonts w:ascii="Times" w:hAnsi="Times"/>
          </w:rPr>
          <w:delText>Section</w:delText>
        </w:r>
      </w:del>
      <w:ins w:id="591" w:author="Joan Taylor" w:date="2011-06-06T16:57:00Z">
        <w:r w:rsidR="000F0E07">
          <w:rPr>
            <w:rFonts w:ascii="Times" w:hAnsi="Times"/>
          </w:rPr>
          <w:t>s</w:t>
        </w:r>
        <w:r w:rsidR="000F0E07">
          <w:rPr>
            <w:rFonts w:ascii="Times" w:hAnsi="Times"/>
          </w:rPr>
          <w:t>ection</w:t>
        </w:r>
      </w:ins>
      <w:r>
        <w:rPr>
          <w:rFonts w:ascii="Times" w:hAnsi="Times"/>
        </w:rPr>
        <w:t>.</w:t>
      </w:r>
    </w:p>
    <w:p w:rsidR="00610A17" w:rsidRDefault="00610A17">
      <w:pPr>
        <w:pStyle w:val="FreeForm"/>
        <w:rPr>
          <w:rFonts w:ascii="Times" w:hAnsi="Times"/>
        </w:rPr>
      </w:pPr>
    </w:p>
    <w:p w:rsidR="00610A17" w:rsidRDefault="00610A17" w:rsidP="008272A3">
      <w:pPr>
        <w:pStyle w:val="FreeForm"/>
        <w:jc w:val="both"/>
        <w:outlineLvl w:val="0"/>
        <w:rPr>
          <w:rFonts w:ascii="Times" w:hAnsi="Times"/>
        </w:rPr>
      </w:pPr>
      <w:r>
        <w:rPr>
          <w:rFonts w:ascii="Times" w:hAnsi="Times"/>
          <w:b/>
        </w:rPr>
        <w:t xml:space="preserve">Split </w:t>
      </w:r>
      <w:commentRangeStart w:id="592"/>
      <w:r>
        <w:rPr>
          <w:rFonts w:ascii="Times" w:hAnsi="Times"/>
          <w:b/>
        </w:rPr>
        <w:t>Attention</w:t>
      </w:r>
      <w:commentRangeEnd w:id="592"/>
      <w:r w:rsidR="00B873DE">
        <w:rPr>
          <w:rStyle w:val="CommentReference"/>
          <w:rFonts w:ascii="Times New Roman" w:hAnsi="Times New Roman"/>
        </w:rPr>
        <w:commentReference w:id="592"/>
      </w:r>
    </w:p>
    <w:p w:rsidR="00610A17" w:rsidRDefault="000F0E07">
      <w:pPr>
        <w:pStyle w:val="FreeForm"/>
        <w:spacing w:after="240"/>
        <w:jc w:val="both"/>
        <w:rPr>
          <w:rFonts w:ascii="Times" w:hAnsi="Times"/>
        </w:rPr>
      </w:pPr>
      <w:ins w:id="593" w:author="Joan Taylor" w:date="2011-06-06T16:58:00Z">
        <w:r w:rsidRPr="000F0E07">
          <w:rPr>
            <w:rFonts w:ascii="Times" w:hAnsi="Times"/>
            <w:i/>
            <w:rPrChange w:id="594" w:author="Joan Taylor" w:date="2011-06-06T16:58:00Z">
              <w:rPr>
                <w:rFonts w:ascii="Times" w:hAnsi="Times"/>
              </w:rPr>
            </w:rPrChange>
          </w:rPr>
          <w:t>Split attention</w:t>
        </w:r>
      </w:ins>
      <w:ins w:id="595" w:author="Joan Taylor" w:date="2011-06-06T17:03:00Z">
        <w:r w:rsidR="00A75884">
          <w:t>,</w:t>
        </w:r>
      </w:ins>
      <w:ins w:id="596" w:author="Joan Taylor" w:date="2011-06-06T16:58:00Z">
        <w:r>
          <w:rPr>
            <w:rFonts w:ascii="Times" w:hAnsi="Times"/>
          </w:rPr>
          <w:t xml:space="preserve"> </w:t>
        </w:r>
      </w:ins>
      <w:del w:id="597" w:author="Joan Taylor" w:date="2011-06-06T16:58:00Z">
        <w:r w:rsidR="00610A17" w:rsidDel="000F0E07">
          <w:rPr>
            <w:rFonts w:ascii="Times" w:hAnsi="Times"/>
          </w:rPr>
          <w:delText>T</w:delText>
        </w:r>
      </w:del>
      <w:ins w:id="598" w:author="Joan Taylor" w:date="2011-06-06T16:58:00Z">
        <w:r>
          <w:rPr>
            <w:rFonts w:ascii="Times" w:hAnsi="Times"/>
          </w:rPr>
          <w:t>t</w:t>
        </w:r>
      </w:ins>
      <w:r w:rsidR="00610A17">
        <w:rPr>
          <w:rFonts w:ascii="Times" w:hAnsi="Times"/>
        </w:rPr>
        <w:t>he opposite effect of multimodal integration</w:t>
      </w:r>
      <w:del w:id="599" w:author="Joan Taylor" w:date="2011-06-06T16:58:00Z">
        <w:r w:rsidR="00610A17" w:rsidDel="000F0E07">
          <w:rPr>
            <w:rFonts w:ascii="Times" w:hAnsi="Times"/>
          </w:rPr>
          <w:delText xml:space="preserve"> is called split attention</w:delText>
        </w:r>
      </w:del>
      <w:del w:id="600" w:author="Joan Taylor" w:date="2011-06-06T17:03:00Z">
        <w:r w:rsidR="00610A17" w:rsidDel="00A75884">
          <w:rPr>
            <w:rFonts w:ascii="Times" w:hAnsi="Times"/>
          </w:rPr>
          <w:delText>. It</w:delText>
        </w:r>
      </w:del>
      <w:ins w:id="601" w:author="Joan Taylor" w:date="2011-06-06T17:03:00Z">
        <w:r w:rsidR="00A75884">
          <w:rPr>
            <w:rFonts w:ascii="Times" w:hAnsi="Times"/>
          </w:rPr>
          <w:t>,</w:t>
        </w:r>
      </w:ins>
      <w:r w:rsidR="00610A17">
        <w:rPr>
          <w:rFonts w:ascii="Times" w:hAnsi="Times"/>
        </w:rPr>
        <w:t xml:space="preserve"> </w:t>
      </w:r>
      <w:del w:id="602" w:author="Joan Taylor" w:date="2011-06-06T17:03:00Z">
        <w:r w:rsidR="00610A17" w:rsidDel="00A75884">
          <w:rPr>
            <w:rFonts w:ascii="Times" w:hAnsi="Times"/>
          </w:rPr>
          <w:delText xml:space="preserve">is </w:delText>
        </w:r>
      </w:del>
      <w:del w:id="603" w:author="lcowles" w:date="2011-04-26T16:55:00Z">
        <w:r w:rsidR="00610A17" w:rsidDel="000F2501">
          <w:rPr>
            <w:rFonts w:ascii="Times" w:hAnsi="Times"/>
          </w:rPr>
          <w:delText xml:space="preserve">apparent </w:delText>
        </w:r>
      </w:del>
      <w:ins w:id="604" w:author="lcowles" w:date="2011-04-26T16:55:00Z">
        <w:r w:rsidR="000F2501">
          <w:rPr>
            <w:rFonts w:ascii="Times" w:hAnsi="Times"/>
          </w:rPr>
          <w:t>manifest</w:t>
        </w:r>
        <w:del w:id="605" w:author="Joan Taylor" w:date="2011-06-06T17:03:00Z">
          <w:r w:rsidR="000F2501" w:rsidDel="00A75884">
            <w:rPr>
              <w:rFonts w:ascii="Times" w:hAnsi="Times"/>
            </w:rPr>
            <w:delText>ed</w:delText>
          </w:r>
        </w:del>
      </w:ins>
      <w:ins w:id="606" w:author="Joan Taylor" w:date="2011-06-06T17:03:00Z">
        <w:r w:rsidR="00A75884">
          <w:rPr>
            <w:rFonts w:ascii="Times" w:hAnsi="Times"/>
          </w:rPr>
          <w:t>s</w:t>
        </w:r>
      </w:ins>
      <w:ins w:id="607" w:author="lcowles" w:date="2011-04-26T16:55:00Z">
        <w:r w:rsidR="000F2501">
          <w:rPr>
            <w:rFonts w:ascii="Times" w:hAnsi="Times"/>
          </w:rPr>
          <w:t xml:space="preserve"> </w:t>
        </w:r>
      </w:ins>
      <w:r w:rsidR="00610A17">
        <w:rPr>
          <w:rFonts w:ascii="Times" w:hAnsi="Times"/>
        </w:rPr>
        <w:t>when the same media (</w:t>
      </w:r>
      <w:del w:id="608" w:author="Joan Taylor" w:date="2011-06-06T16:58:00Z">
        <w:r w:rsidR="00610A17" w:rsidDel="000F0E07">
          <w:rPr>
            <w:rFonts w:ascii="Times" w:hAnsi="Times"/>
          </w:rPr>
          <w:delText>e.g.</w:delText>
        </w:r>
      </w:del>
      <w:ins w:id="609" w:author="Joan Taylor" w:date="2011-06-06T16:58:00Z">
        <w:r>
          <w:rPr>
            <w:rFonts w:ascii="Times" w:hAnsi="Times"/>
          </w:rPr>
          <w:t>for example,</w:t>
        </w:r>
      </w:ins>
      <w:r w:rsidR="00610A17">
        <w:rPr>
          <w:rFonts w:ascii="Times" w:hAnsi="Times"/>
        </w:rPr>
        <w:t xml:space="preserve"> visual and visual) is used for different types of information at the same time. </w:t>
      </w:r>
      <w:ins w:id="610" w:author="Joan Taylor" w:date="2011-06-06T17:15:00Z">
        <w:r w:rsidR="00A3652A">
          <w:rPr>
            <w:rFonts w:ascii="Times" w:hAnsi="Times"/>
          </w:rPr>
          <w:t>T</w:t>
        </w:r>
        <w:r w:rsidR="00A3652A">
          <w:rPr>
            <w:rFonts w:ascii="Times" w:hAnsi="Times"/>
          </w:rPr>
          <w:t>o understand and use the materials provided</w:t>
        </w:r>
        <w:r w:rsidR="00A3652A">
          <w:rPr>
            <w:rFonts w:ascii="Times" w:hAnsi="Times"/>
          </w:rPr>
          <w:t>,</w:t>
        </w:r>
        <w:r w:rsidR="00A3652A" w:rsidDel="00A3652A">
          <w:rPr>
            <w:rFonts w:ascii="Times" w:hAnsi="Times"/>
          </w:rPr>
          <w:t xml:space="preserve"> </w:t>
        </w:r>
      </w:ins>
      <w:del w:id="611" w:author="Joan Taylor" w:date="2011-06-06T17:14:00Z">
        <w:r w:rsidR="00610A17" w:rsidDel="00A3652A">
          <w:rPr>
            <w:rFonts w:ascii="Times" w:hAnsi="Times"/>
          </w:rPr>
          <w:delText>To pay attention to the content, o</w:delText>
        </w:r>
      </w:del>
      <w:ins w:id="612" w:author="Joan Taylor" w:date="2011-06-06T17:15:00Z">
        <w:r w:rsidR="00A3652A">
          <w:rPr>
            <w:rFonts w:ascii="Times" w:hAnsi="Times"/>
          </w:rPr>
          <w:t>o</w:t>
        </w:r>
      </w:ins>
      <w:r w:rsidR="00610A17">
        <w:rPr>
          <w:rFonts w:ascii="Times" w:hAnsi="Times"/>
        </w:rPr>
        <w:t xml:space="preserve">ne must split </w:t>
      </w:r>
      <w:del w:id="613" w:author="Joan Taylor" w:date="2011-06-06T17:14:00Z">
        <w:r w:rsidR="00610A17" w:rsidDel="00A3652A">
          <w:rPr>
            <w:rFonts w:ascii="Times" w:hAnsi="Times"/>
          </w:rPr>
          <w:delText xml:space="preserve">the </w:delText>
        </w:r>
      </w:del>
      <w:r w:rsidR="00610A17">
        <w:rPr>
          <w:rFonts w:ascii="Times" w:hAnsi="Times"/>
        </w:rPr>
        <w:t>attention between the</w:t>
      </w:r>
      <w:del w:id="614" w:author="Joan Taylor" w:date="2011-06-06T17:15:00Z">
        <w:r w:rsidR="00610A17" w:rsidDel="00A3652A">
          <w:rPr>
            <w:rFonts w:ascii="Times" w:hAnsi="Times"/>
          </w:rPr>
          <w:delText>se materials</w:delText>
        </w:r>
      </w:del>
      <w:ins w:id="615" w:author="Joan Taylor" w:date="2011-06-06T17:15:00Z">
        <w:r w:rsidR="00A3652A">
          <w:rPr>
            <w:rFonts w:ascii="Times" w:hAnsi="Times"/>
          </w:rPr>
          <w:t>m</w:t>
        </w:r>
      </w:ins>
      <w:del w:id="616" w:author="Joan Taylor" w:date="2011-06-06T17:15:00Z">
        <w:r w:rsidR="00610A17" w:rsidDel="00A3652A">
          <w:rPr>
            <w:rFonts w:ascii="Times" w:hAnsi="Times"/>
          </w:rPr>
          <w:delText xml:space="preserve"> to understand and use the materials provided</w:delText>
        </w:r>
      </w:del>
      <w:r w:rsidR="00610A17">
        <w:rPr>
          <w:rFonts w:ascii="Times" w:hAnsi="Times"/>
        </w:rPr>
        <w:t xml:space="preserve">. Split attention </w:t>
      </w:r>
      <w:del w:id="617" w:author="Joan Taylor" w:date="2011-06-06T17:15:00Z">
        <w:r w:rsidR="00610A17" w:rsidDel="00A3652A">
          <w:rPr>
            <w:rFonts w:ascii="Times" w:hAnsi="Times"/>
          </w:rPr>
          <w:delText>is not to</w:delText>
        </w:r>
      </w:del>
      <w:ins w:id="618" w:author="Joan Taylor" w:date="2011-06-06T17:15:00Z">
        <w:r w:rsidR="00A3652A">
          <w:rPr>
            <w:rFonts w:ascii="Times" w:hAnsi="Times"/>
          </w:rPr>
          <w:t>should</w:t>
        </w:r>
      </w:ins>
      <w:ins w:id="619" w:author="Joan Taylor" w:date="2011-06-06T17:17:00Z">
        <w:r w:rsidR="009C05DD">
          <w:rPr>
            <w:rFonts w:ascii="Times" w:hAnsi="Times"/>
          </w:rPr>
          <w:t xml:space="preserve"> not</w:t>
        </w:r>
      </w:ins>
      <w:r w:rsidR="00610A17">
        <w:rPr>
          <w:rFonts w:ascii="Times" w:hAnsi="Times"/>
        </w:rPr>
        <w:t xml:space="preserve"> be confused with distraction</w:t>
      </w:r>
      <w:ins w:id="620" w:author="lcowles" w:date="2011-04-26T16:56:00Z">
        <w:r w:rsidR="00B873DE">
          <w:rPr>
            <w:rFonts w:ascii="Times" w:hAnsi="Times"/>
          </w:rPr>
          <w:t>, although the two problems are related</w:t>
        </w:r>
      </w:ins>
      <w:r w:rsidR="00610A17">
        <w:rPr>
          <w:rFonts w:ascii="Times" w:hAnsi="Times"/>
        </w:rPr>
        <w:t xml:space="preserve">. Distraction is </w:t>
      </w:r>
      <w:del w:id="621" w:author="Joan Taylor" w:date="2011-06-06T17:17:00Z">
        <w:r w:rsidR="00610A17" w:rsidDel="009C05DD">
          <w:rPr>
            <w:rFonts w:ascii="Times" w:hAnsi="Times"/>
          </w:rPr>
          <w:delText xml:space="preserve">usually described as being </w:delText>
        </w:r>
      </w:del>
      <w:r w:rsidR="00610A17">
        <w:rPr>
          <w:rFonts w:ascii="Times" w:hAnsi="Times"/>
        </w:rPr>
        <w:t xml:space="preserve">caused by the lack of ability to pay attention to a particular </w:t>
      </w:r>
      <w:del w:id="622" w:author="Joan Taylor" w:date="2011-06-06T17:18:00Z">
        <w:r w:rsidR="00610A17" w:rsidDel="009C05DD">
          <w:rPr>
            <w:rFonts w:ascii="Times" w:hAnsi="Times"/>
          </w:rPr>
          <w:delText xml:space="preserve">subject </w:delText>
        </w:r>
      </w:del>
      <w:ins w:id="623" w:author="Joan Taylor" w:date="2011-06-06T17:18:00Z">
        <w:r w:rsidR="009C05DD">
          <w:rPr>
            <w:rFonts w:ascii="Times" w:hAnsi="Times"/>
          </w:rPr>
          <w:t>o</w:t>
        </w:r>
        <w:r w:rsidR="009C05DD">
          <w:rPr>
            <w:rFonts w:ascii="Times" w:hAnsi="Times"/>
          </w:rPr>
          <w:t xml:space="preserve">bject </w:t>
        </w:r>
      </w:ins>
      <w:r w:rsidR="00610A17">
        <w:rPr>
          <w:rFonts w:ascii="Times" w:hAnsi="Times"/>
        </w:rPr>
        <w:t>due to lack of interest in the object or the great</w:t>
      </w:r>
      <w:ins w:id="624" w:author="Joan Taylor" w:date="2011-06-06T17:18:00Z">
        <w:r w:rsidR="009C05DD">
          <w:rPr>
            <w:rFonts w:ascii="Times" w:hAnsi="Times"/>
          </w:rPr>
          <w:t>er</w:t>
        </w:r>
      </w:ins>
      <w:r w:rsidR="00610A17">
        <w:rPr>
          <w:rFonts w:ascii="Times" w:hAnsi="Times"/>
        </w:rPr>
        <w:t xml:space="preserve"> intensity, novelty</w:t>
      </w:r>
      <w:ins w:id="625" w:author="Joan Taylor" w:date="2011-06-06T17:17:00Z">
        <w:r w:rsidR="009C05DD">
          <w:rPr>
            <w:rFonts w:ascii="Times" w:hAnsi="Times"/>
          </w:rPr>
          <w:t>,</w:t>
        </w:r>
      </w:ins>
      <w:r w:rsidR="00610A17">
        <w:rPr>
          <w:rFonts w:ascii="Times" w:hAnsi="Times"/>
        </w:rPr>
        <w:t xml:space="preserve"> or attractiveness of something other than the object of attention.</w:t>
      </w:r>
      <w:del w:id="626" w:author="lcowles" w:date="2011-04-26T16:55:00Z">
        <w:r w:rsidR="00610A17" w:rsidDel="00B873DE">
          <w:rPr>
            <w:rFonts w:ascii="Times" w:hAnsi="Times"/>
          </w:rPr>
          <w:delText xml:space="preserve"> The two problems are related</w:delText>
        </w:r>
      </w:del>
      <w:del w:id="627" w:author="Joan Taylor" w:date="2011-06-06T17:17:00Z">
        <w:r w:rsidR="00610A17" w:rsidDel="009C05DD">
          <w:rPr>
            <w:rFonts w:ascii="Times" w:hAnsi="Times"/>
          </w:rPr>
          <w:delText>,</w:delText>
        </w:r>
      </w:del>
      <w:r w:rsidR="00610A17">
        <w:rPr>
          <w:rFonts w:ascii="Times" w:hAnsi="Times"/>
        </w:rPr>
        <w:t xml:space="preserve"> </w:t>
      </w:r>
      <w:del w:id="628" w:author="lcowles" w:date="2011-04-26T16:56:00Z">
        <w:r w:rsidR="00610A17" w:rsidDel="00B873DE">
          <w:rPr>
            <w:rFonts w:ascii="Times" w:hAnsi="Times"/>
          </w:rPr>
          <w:delText xml:space="preserve">of course. </w:delText>
        </w:r>
      </w:del>
      <w:r w:rsidR="00610A17">
        <w:rPr>
          <w:rFonts w:ascii="Times" w:hAnsi="Times"/>
        </w:rPr>
        <w:t>However, split attention is</w:t>
      </w:r>
      <w:del w:id="629" w:author="Joan Taylor" w:date="2011-06-06T17:17:00Z">
        <w:r w:rsidR="00610A17" w:rsidDel="009C05DD">
          <w:rPr>
            <w:rFonts w:ascii="Times" w:hAnsi="Times"/>
          </w:rPr>
          <w:delText xml:space="preserve"> a phenomenon that</w:delText>
        </w:r>
      </w:del>
      <w:r w:rsidR="00610A17">
        <w:rPr>
          <w:rFonts w:ascii="Times" w:hAnsi="Times"/>
        </w:rPr>
        <w:t xml:space="preserve"> caused by the lack of integration of the object to be paid attention to. </w:t>
      </w:r>
      <w:del w:id="630" w:author="lcowles" w:date="2011-04-26T16:56:00Z">
        <w:r w:rsidR="00610A17" w:rsidDel="00B873DE">
          <w:rPr>
            <w:rFonts w:ascii="Times" w:hAnsi="Times"/>
          </w:rPr>
          <w:delText>Of course, attention is still a topic of research and i</w:delText>
        </w:r>
      </w:del>
      <w:del w:id="631" w:author="lcowles" w:date="2011-04-26T17:01:00Z">
        <w:r w:rsidR="00610A17" w:rsidDel="00B873DE">
          <w:rPr>
            <w:rFonts w:ascii="Times" w:hAnsi="Times"/>
          </w:rPr>
          <w:delText xml:space="preserve">t is still an open question whether </w:delText>
        </w:r>
      </w:del>
      <w:del w:id="632" w:author="lcowles" w:date="2011-04-26T16:56:00Z">
        <w:r w:rsidR="00610A17" w:rsidDel="00B873DE">
          <w:rPr>
            <w:rFonts w:ascii="Times" w:hAnsi="Times"/>
          </w:rPr>
          <w:delText xml:space="preserve">it </w:delText>
        </w:r>
      </w:del>
      <w:del w:id="633" w:author="lcowles" w:date="2011-04-26T17:01:00Z">
        <w:r w:rsidR="00610A17" w:rsidDel="00B873DE">
          <w:rPr>
            <w:rFonts w:ascii="Times" w:hAnsi="Times"/>
          </w:rPr>
          <w:delText xml:space="preserve">can be split in order to attend to two or more </w:delText>
        </w:r>
      </w:del>
      <w:del w:id="634" w:author="lcowles" w:date="2011-04-26T16:57:00Z">
        <w:r w:rsidR="00610A17" w:rsidDel="00B873DE">
          <w:rPr>
            <w:rFonts w:ascii="Times" w:hAnsi="Times"/>
          </w:rPr>
          <w:delText xml:space="preserve">different </w:delText>
        </w:r>
      </w:del>
      <w:del w:id="635" w:author="lcowles" w:date="2011-04-26T17:01:00Z">
        <w:r w:rsidR="00610A17" w:rsidDel="00B873DE">
          <w:rPr>
            <w:rFonts w:ascii="Times" w:hAnsi="Times"/>
          </w:rPr>
          <w:delText xml:space="preserve">sources of information simultaneously. The topic has been discussed by psychologists and neuroscientists for decades. Most researchers, however, now accept that attention can be split at the cost of cognitive overhead. It is this cognitive overhead that is to be avoided when designing multimedia systems. </w:delText>
        </w:r>
        <w:commentRangeStart w:id="636"/>
        <w:r w:rsidR="00610A17" w:rsidDel="00B873DE">
          <w:rPr>
            <w:rFonts w:ascii="Times" w:hAnsi="Times"/>
          </w:rPr>
          <w:delText>See the references for more information</w:delText>
        </w:r>
        <w:commentRangeEnd w:id="636"/>
        <w:r w:rsidR="00B873DE" w:rsidDel="00B873DE">
          <w:rPr>
            <w:rStyle w:val="CommentReference"/>
            <w:rFonts w:ascii="Times New Roman" w:hAnsi="Times New Roman"/>
          </w:rPr>
          <w:commentReference w:id="636"/>
        </w:r>
        <w:r w:rsidR="00610A17" w:rsidDel="00B873DE">
          <w:rPr>
            <w:rFonts w:ascii="Times" w:hAnsi="Times"/>
          </w:rPr>
          <w:delText>.</w:delText>
        </w:r>
      </w:del>
      <w:r w:rsidR="00610A17">
        <w:rPr>
          <w:rFonts w:ascii="Times" w:hAnsi="Times"/>
        </w:rPr>
        <w:t xml:space="preserve"> </w:t>
      </w:r>
    </w:p>
    <w:p w:rsidR="00610A17" w:rsidRDefault="00610A1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hAnsi="Times"/>
        </w:rPr>
      </w:pPr>
      <w:r>
        <w:rPr>
          <w:rFonts w:ascii="Times" w:hAnsi="Times"/>
        </w:rPr>
        <w:t xml:space="preserve">Figure 2 </w:t>
      </w:r>
      <w:del w:id="637" w:author="Joan Taylor" w:date="2011-06-06T17:18:00Z">
        <w:r w:rsidDel="009C05DD">
          <w:rPr>
            <w:rFonts w:ascii="Times" w:hAnsi="Times"/>
          </w:rPr>
          <w:delText xml:space="preserve">shows </w:delText>
        </w:r>
      </w:del>
      <w:ins w:id="638" w:author="Joan Taylor" w:date="2011-06-06T17:39:00Z">
        <w:r w:rsidR="00B51A5E">
          <w:rPr>
            <w:rFonts w:ascii="Times" w:hAnsi="Times"/>
          </w:rPr>
          <w:t>shows</w:t>
        </w:r>
      </w:ins>
      <w:ins w:id="639" w:author="Joan Taylor" w:date="2011-06-06T17:18:00Z">
        <w:r w:rsidR="009C05DD">
          <w:rPr>
            <w:rFonts w:ascii="Times" w:hAnsi="Times"/>
          </w:rPr>
          <w:t xml:space="preserve"> </w:t>
        </w:r>
      </w:ins>
      <w:r>
        <w:rPr>
          <w:rFonts w:ascii="Times" w:hAnsi="Times"/>
        </w:rPr>
        <w:t xml:space="preserve">an example </w:t>
      </w:r>
      <w:del w:id="640" w:author="Joan Taylor" w:date="2011-06-06T17:39:00Z">
        <w:r w:rsidDel="00B51A5E">
          <w:rPr>
            <w:rFonts w:ascii="Times" w:hAnsi="Times"/>
          </w:rPr>
          <w:delText xml:space="preserve">of </w:delText>
        </w:r>
      </w:del>
      <w:r>
        <w:rPr>
          <w:rFonts w:ascii="Times" w:hAnsi="Times"/>
        </w:rPr>
        <w:t>multimedia system known to have caused a split attention problem. The E-Chalk lecture recording system showed dynamic board content in addition to a video of the lecturer.</w:t>
      </w:r>
      <w:del w:id="641" w:author="Joan Taylor" w:date="2011-06-06T17:18:00Z">
        <w:r w:rsidDel="009C05DD">
          <w:rPr>
            <w:rFonts w:ascii="Times" w:hAnsi="Times"/>
          </w:rPr>
          <w:delText xml:space="preserve"> </w:delText>
        </w:r>
      </w:del>
      <w:r>
        <w:rPr>
          <w:rFonts w:ascii="Times" w:hAnsi="Times"/>
        </w:rPr>
        <w:t xml:space="preserve"> In a typical E-Chalk lecture</w:t>
      </w:r>
      <w:del w:id="642" w:author="Joan Taylor" w:date="2011-06-06T17:19:00Z">
        <w:r w:rsidDel="009C05DD">
          <w:rPr>
            <w:rFonts w:ascii="Times" w:hAnsi="Times"/>
          </w:rPr>
          <w:delText xml:space="preserve"> there were</w:delText>
        </w:r>
      </w:del>
      <w:ins w:id="643" w:author="Joan Taylor" w:date="2011-06-06T17:19:00Z">
        <w:r w:rsidR="009C05DD">
          <w:rPr>
            <w:rFonts w:ascii="Times" w:hAnsi="Times"/>
          </w:rPr>
          <w:t>,</w:t>
        </w:r>
      </w:ins>
      <w:r>
        <w:rPr>
          <w:rFonts w:ascii="Times" w:hAnsi="Times"/>
        </w:rPr>
        <w:t xml:space="preserve"> two areas of the screen </w:t>
      </w:r>
      <w:del w:id="644" w:author="Joan Taylor" w:date="2011-06-06T17:19:00Z">
        <w:r w:rsidDel="009C05DD">
          <w:rPr>
            <w:rFonts w:ascii="Times" w:hAnsi="Times"/>
          </w:rPr>
          <w:delText xml:space="preserve">competing </w:delText>
        </w:r>
      </w:del>
      <w:ins w:id="645" w:author="Joan Taylor" w:date="2011-06-06T17:19:00Z">
        <w:r w:rsidR="009C05DD">
          <w:rPr>
            <w:rFonts w:ascii="Times" w:hAnsi="Times"/>
          </w:rPr>
          <w:t>compet</w:t>
        </w:r>
        <w:r w:rsidR="009C05DD">
          <w:rPr>
            <w:rFonts w:ascii="Times" w:hAnsi="Times"/>
          </w:rPr>
          <w:t>e</w:t>
        </w:r>
        <w:r w:rsidR="009C05DD">
          <w:rPr>
            <w:rFonts w:ascii="Times" w:hAnsi="Times"/>
          </w:rPr>
          <w:t xml:space="preserve"> </w:t>
        </w:r>
      </w:ins>
      <w:r>
        <w:rPr>
          <w:rFonts w:ascii="Times" w:hAnsi="Times"/>
        </w:rPr>
        <w:t xml:space="preserve">for the viewer’s attention: the video window showing the instructor and the board or slides window. Several researchers </w:t>
      </w:r>
      <w:del w:id="646" w:author="Joan Taylor" w:date="2011-06-06T17:39:00Z">
        <w:r w:rsidDel="00B51A5E">
          <w:rPr>
            <w:rFonts w:ascii="Times" w:hAnsi="Times"/>
          </w:rPr>
          <w:delText xml:space="preserve">(see references) </w:delText>
        </w:r>
      </w:del>
      <w:r>
        <w:rPr>
          <w:rFonts w:ascii="Times" w:hAnsi="Times"/>
        </w:rPr>
        <w:t xml:space="preserve">tracked </w:t>
      </w:r>
      <w:del w:id="647" w:author="Joan Taylor" w:date="2011-06-06T17:39:00Z">
        <w:r w:rsidDel="00B51A5E">
          <w:rPr>
            <w:rFonts w:ascii="Times" w:hAnsi="Times"/>
          </w:rPr>
          <w:delText xml:space="preserve">the </w:delText>
        </w:r>
      </w:del>
      <w:ins w:id="648" w:author="Joan Taylor" w:date="2011-06-06T17:39:00Z">
        <w:r w:rsidR="00B51A5E">
          <w:rPr>
            <w:rFonts w:ascii="Times" w:hAnsi="Times"/>
          </w:rPr>
          <w:t>students</w:t>
        </w:r>
      </w:ins>
      <w:ins w:id="649" w:author="Joan Taylor" w:date="2011-06-06T17:40:00Z">
        <w:r w:rsidR="00B51A5E">
          <w:rPr>
            <w:rFonts w:ascii="Times" w:hAnsi="Times"/>
          </w:rPr>
          <w:t>’</w:t>
        </w:r>
      </w:ins>
      <w:ins w:id="650" w:author="Joan Taylor" w:date="2011-06-06T17:39:00Z">
        <w:r w:rsidR="00B51A5E">
          <w:rPr>
            <w:rFonts w:ascii="Times" w:hAnsi="Times"/>
          </w:rPr>
          <w:t xml:space="preserve"> </w:t>
        </w:r>
      </w:ins>
      <w:r>
        <w:rPr>
          <w:rFonts w:ascii="Times" w:hAnsi="Times"/>
        </w:rPr>
        <w:t xml:space="preserve">eye movements </w:t>
      </w:r>
      <w:del w:id="651" w:author="Joan Taylor" w:date="2011-06-06T17:40:00Z">
        <w:r w:rsidDel="00B51A5E">
          <w:rPr>
            <w:rFonts w:ascii="Times" w:hAnsi="Times"/>
          </w:rPr>
          <w:delText>of students while</w:delText>
        </w:r>
      </w:del>
      <w:ins w:id="652" w:author="Joan Taylor" w:date="2011-06-06T17:40:00Z">
        <w:r w:rsidR="00B51A5E">
          <w:rPr>
            <w:rFonts w:ascii="Times" w:hAnsi="Times"/>
          </w:rPr>
          <w:t>as they</w:t>
        </w:r>
      </w:ins>
      <w:r>
        <w:rPr>
          <w:rFonts w:ascii="Times" w:hAnsi="Times"/>
        </w:rPr>
        <w:t xml:space="preserve"> </w:t>
      </w:r>
      <w:del w:id="653" w:author="Joan Taylor" w:date="2011-06-06T17:40:00Z">
        <w:r w:rsidDel="00B51A5E">
          <w:rPr>
            <w:rFonts w:ascii="Times" w:hAnsi="Times"/>
          </w:rPr>
          <w:delText xml:space="preserve">watching </w:delText>
        </w:r>
      </w:del>
      <w:ins w:id="654" w:author="Joan Taylor" w:date="2011-06-06T17:40:00Z">
        <w:r w:rsidR="00B51A5E">
          <w:rPr>
            <w:rFonts w:ascii="Times" w:hAnsi="Times"/>
          </w:rPr>
          <w:t>watch</w:t>
        </w:r>
        <w:r w:rsidR="00B51A5E">
          <w:rPr>
            <w:rFonts w:ascii="Times" w:hAnsi="Times"/>
          </w:rPr>
          <w:t>ed</w:t>
        </w:r>
        <w:r w:rsidR="00B51A5E">
          <w:rPr>
            <w:rFonts w:ascii="Times" w:hAnsi="Times"/>
          </w:rPr>
          <w:t xml:space="preserve"> </w:t>
        </w:r>
      </w:ins>
      <w:r>
        <w:rPr>
          <w:rFonts w:ascii="Times" w:hAnsi="Times"/>
        </w:rPr>
        <w:t xml:space="preserve">a lecture recording </w:t>
      </w:r>
      <w:del w:id="655" w:author="Joan Taylor" w:date="2011-06-06T17:40:00Z">
        <w:r w:rsidDel="00B51A5E">
          <w:rPr>
            <w:rFonts w:ascii="Times" w:hAnsi="Times"/>
          </w:rPr>
          <w:delText xml:space="preserve">that contains </w:delText>
        </w:r>
      </w:del>
      <w:ins w:id="656" w:author="Joan Taylor" w:date="2011-06-06T17:40:00Z">
        <w:r w:rsidR="00B51A5E">
          <w:rPr>
            <w:rFonts w:ascii="Times" w:hAnsi="Times"/>
          </w:rPr>
          <w:t>contain</w:t>
        </w:r>
        <w:r w:rsidR="00B51A5E">
          <w:rPr>
            <w:rFonts w:ascii="Times" w:hAnsi="Times"/>
          </w:rPr>
          <w:t>ing</w:t>
        </w:r>
        <w:r w:rsidR="00B51A5E">
          <w:rPr>
            <w:rFonts w:ascii="Times" w:hAnsi="Times"/>
          </w:rPr>
          <w:t xml:space="preserve"> </w:t>
        </w:r>
      </w:ins>
      <w:r>
        <w:rPr>
          <w:rFonts w:ascii="Times" w:hAnsi="Times"/>
        </w:rPr>
        <w:t xml:space="preserve">slides and an instructor video in a </w:t>
      </w:r>
      <w:ins w:id="657" w:author="Joan Taylor" w:date="2011-06-06T17:40:00Z">
        <w:r w:rsidR="00B51A5E">
          <w:rPr>
            <w:rFonts w:ascii="Times" w:hAnsi="Times"/>
          </w:rPr>
          <w:t xml:space="preserve">setup </w:t>
        </w:r>
      </w:ins>
      <w:r>
        <w:rPr>
          <w:rFonts w:ascii="Times" w:hAnsi="Times"/>
        </w:rPr>
        <w:t xml:space="preserve">similar </w:t>
      </w:r>
      <w:del w:id="658" w:author="Joan Taylor" w:date="2011-06-06T17:40:00Z">
        <w:r w:rsidDel="00B51A5E">
          <w:rPr>
            <w:rFonts w:ascii="Times" w:hAnsi="Times"/>
          </w:rPr>
          <w:delText>setup as</w:delText>
        </w:r>
      </w:del>
      <w:ins w:id="659" w:author="Joan Taylor" w:date="2011-06-06T17:40:00Z">
        <w:r w:rsidR="00B51A5E">
          <w:rPr>
            <w:rFonts w:ascii="Times" w:hAnsi="Times"/>
          </w:rPr>
          <w:t>to that</w:t>
        </w:r>
      </w:ins>
      <w:r>
        <w:rPr>
          <w:rFonts w:ascii="Times" w:hAnsi="Times"/>
        </w:rPr>
        <w:t xml:space="preserve"> shown in Figure 2</w:t>
      </w:r>
      <w:ins w:id="660" w:author="Joan Taylor" w:date="2011-06-06T17:40:00Z">
        <w:r w:rsidR="00B51A5E">
          <w:rPr>
            <w:rFonts w:ascii="Times" w:hAnsi="Times"/>
          </w:rPr>
          <w:t xml:space="preserve"> </w:t>
        </w:r>
        <w:r w:rsidR="00B51A5E">
          <w:rPr>
            <w:rFonts w:ascii="Times" w:hAnsi="Times"/>
          </w:rPr>
          <w:t>(see references)</w:t>
        </w:r>
      </w:ins>
      <w:r>
        <w:rPr>
          <w:rFonts w:ascii="Times" w:hAnsi="Times"/>
        </w:rPr>
        <w:t>. Measurements showed that</w:t>
      </w:r>
      <w:del w:id="661" w:author="Joan Taylor" w:date="2011-06-06T17:43:00Z">
        <w:r w:rsidDel="00BF3299">
          <w:rPr>
            <w:rFonts w:ascii="Times" w:hAnsi="Times"/>
          </w:rPr>
          <w:delText xml:space="preserve"> a</w:delText>
        </w:r>
      </w:del>
      <w:r>
        <w:rPr>
          <w:rFonts w:ascii="Times" w:hAnsi="Times"/>
        </w:rPr>
        <w:t xml:space="preserve"> </w:t>
      </w:r>
      <w:ins w:id="662" w:author="Joan Taylor" w:date="2011-06-06T17:43:00Z">
        <w:r w:rsidR="00BF3299">
          <w:rPr>
            <w:rFonts w:ascii="Times" w:hAnsi="Times"/>
          </w:rPr>
          <w:t xml:space="preserve">a </w:t>
        </w:r>
      </w:ins>
      <w:r>
        <w:rPr>
          <w:rFonts w:ascii="Times" w:hAnsi="Times"/>
        </w:rPr>
        <w:t>student</w:t>
      </w:r>
      <w:del w:id="663" w:author="Joan Taylor" w:date="2011-06-06T17:43:00Z">
        <w:r w:rsidDel="00BF3299">
          <w:rPr>
            <w:rFonts w:ascii="Times" w:hAnsi="Times"/>
          </w:rPr>
          <w:delText>s</w:delText>
        </w:r>
      </w:del>
      <w:r>
        <w:rPr>
          <w:rFonts w:ascii="Times" w:hAnsi="Times"/>
        </w:rPr>
        <w:t xml:space="preserve"> often spend</w:t>
      </w:r>
      <w:ins w:id="664" w:author="Joan Taylor" w:date="2011-06-06T17:43:00Z">
        <w:r w:rsidR="00BF3299">
          <w:rPr>
            <w:rFonts w:ascii="Times" w:hAnsi="Times"/>
          </w:rPr>
          <w:t>s</w:t>
        </w:r>
      </w:ins>
      <w:del w:id="665" w:author="Joan Taylor" w:date="2011-06-06T17:43:00Z">
        <w:r w:rsidDel="00BF3299">
          <w:rPr>
            <w:rFonts w:ascii="Times" w:hAnsi="Times"/>
          </w:rPr>
          <w:delText>s</w:delText>
        </w:r>
      </w:del>
      <w:r>
        <w:rPr>
          <w:rFonts w:ascii="Times" w:hAnsi="Times"/>
        </w:rPr>
        <w:t xml:space="preserve"> about 70 percent of the time watching the instructor video and only about 20 percent of the time watching the slides. </w:t>
      </w:r>
      <w:del w:id="666" w:author="Joan Taylor" w:date="2011-06-06T17:43:00Z">
        <w:r w:rsidDel="00BF3299">
          <w:rPr>
            <w:rFonts w:ascii="Times" w:hAnsi="Times"/>
          </w:rPr>
          <w:delText xml:space="preserve">The </w:delText>
        </w:r>
      </w:del>
      <w:ins w:id="667" w:author="Joan Taylor" w:date="2011-06-06T17:43:00Z">
        <w:r w:rsidR="00BF3299">
          <w:rPr>
            <w:rFonts w:ascii="Times" w:hAnsi="Times"/>
          </w:rPr>
          <w:t>For t</w:t>
        </w:r>
        <w:r w:rsidR="00BF3299">
          <w:rPr>
            <w:rFonts w:ascii="Times" w:hAnsi="Times"/>
          </w:rPr>
          <w:t xml:space="preserve">he </w:t>
        </w:r>
      </w:ins>
      <w:r>
        <w:rPr>
          <w:rFonts w:ascii="Times" w:hAnsi="Times"/>
        </w:rPr>
        <w:t xml:space="preserve">remaining 10 percent of </w:t>
      </w:r>
      <w:ins w:id="668" w:author="Joan Taylor" w:date="2011-06-06T17:43:00Z">
        <w:r w:rsidR="00BF3299">
          <w:rPr>
            <w:rFonts w:ascii="Times" w:hAnsi="Times"/>
          </w:rPr>
          <w:t xml:space="preserve">time, </w:t>
        </w:r>
      </w:ins>
      <w:r>
        <w:rPr>
          <w:rFonts w:ascii="Times" w:hAnsi="Times"/>
        </w:rPr>
        <w:t xml:space="preserve">the eye focus was lost </w:t>
      </w:r>
      <w:del w:id="669" w:author="Joan Taylor" w:date="2011-06-06T17:44:00Z">
        <w:r w:rsidDel="00BF3299">
          <w:rPr>
            <w:rFonts w:ascii="Times" w:hAnsi="Times"/>
          </w:rPr>
          <w:delText xml:space="preserve">for </w:delText>
        </w:r>
      </w:del>
      <w:ins w:id="670" w:author="Joan Taylor" w:date="2011-06-06T17:44:00Z">
        <w:r w:rsidR="00BF3299">
          <w:rPr>
            <w:rFonts w:ascii="Times" w:hAnsi="Times"/>
          </w:rPr>
          <w:t>to</w:t>
        </w:r>
        <w:r w:rsidR="00BF3299">
          <w:rPr>
            <w:rFonts w:ascii="Times" w:hAnsi="Times"/>
          </w:rPr>
          <w:t xml:space="preserve"> </w:t>
        </w:r>
      </w:ins>
      <w:r>
        <w:rPr>
          <w:rFonts w:ascii="Times" w:hAnsi="Times"/>
        </w:rPr>
        <w:t xml:space="preserve">activities unrelated to lecture content. When the lecture replay </w:t>
      </w:r>
      <w:del w:id="671" w:author="Joan Taylor" w:date="2011-06-06T17:44:00Z">
        <w:r w:rsidDel="00BF3299">
          <w:rPr>
            <w:rFonts w:ascii="Times" w:hAnsi="Times"/>
          </w:rPr>
          <w:delText xml:space="preserve">only </w:delText>
        </w:r>
      </w:del>
      <w:r>
        <w:rPr>
          <w:rFonts w:ascii="Times" w:hAnsi="Times"/>
        </w:rPr>
        <w:t xml:space="preserve">consists of </w:t>
      </w:r>
      <w:ins w:id="672" w:author="Joan Taylor" w:date="2011-06-06T17:44:00Z">
        <w:r w:rsidR="00BF3299">
          <w:rPr>
            <w:rFonts w:ascii="Times" w:hAnsi="Times"/>
          </w:rPr>
          <w:t xml:space="preserve">only </w:t>
        </w:r>
      </w:ins>
      <w:r>
        <w:rPr>
          <w:rFonts w:ascii="Times" w:hAnsi="Times"/>
        </w:rPr>
        <w:t>slides and audio, students spend about 60 percent of the time looking at the slides</w:t>
      </w:r>
      <w:del w:id="673" w:author="lcowles" w:date="2011-04-26T16:59:00Z">
        <w:r w:rsidDel="00B873DE">
          <w:rPr>
            <w:rFonts w:ascii="Times" w:hAnsi="Times"/>
          </w:rPr>
          <w:delText>. Of course,</w:delText>
        </w:r>
      </w:del>
      <w:ins w:id="674" w:author="lcowles" w:date="2011-04-26T16:59:00Z">
        <w:r w:rsidR="00B873DE">
          <w:rPr>
            <w:rFonts w:ascii="Times" w:hAnsi="Times"/>
          </w:rPr>
          <w:t xml:space="preserve"> because</w:t>
        </w:r>
      </w:ins>
      <w:r>
        <w:rPr>
          <w:rFonts w:ascii="Times" w:hAnsi="Times"/>
        </w:rPr>
        <w:t xml:space="preserve"> the</w:t>
      </w:r>
      <w:ins w:id="675" w:author="Joan Taylor" w:date="2011-06-06T17:44:00Z">
        <w:r w:rsidR="00BF3299">
          <w:rPr>
            <w:rFonts w:ascii="Times" w:hAnsi="Times"/>
          </w:rPr>
          <w:t xml:space="preserve">y have no other place to focus their attention </w:t>
        </w:r>
      </w:ins>
      <w:del w:id="676" w:author="Joan Taylor" w:date="2011-06-06T17:44:00Z">
        <w:r w:rsidDel="00BF3299">
          <w:rPr>
            <w:rFonts w:ascii="Times" w:hAnsi="Times"/>
          </w:rPr>
          <w:delText>re is no other spot to focus attention on i</w:delText>
        </w:r>
      </w:del>
      <w:ins w:id="677" w:author="Joan Taylor" w:date="2011-06-06T17:44:00Z">
        <w:r w:rsidR="00BF3299">
          <w:rPr>
            <w:rFonts w:ascii="Times" w:hAnsi="Times"/>
          </w:rPr>
          <w:t>i</w:t>
        </w:r>
      </w:ins>
      <w:r>
        <w:rPr>
          <w:rFonts w:ascii="Times" w:hAnsi="Times"/>
        </w:rPr>
        <w:t xml:space="preserve">n the lecture recording. The remaining 40 percent, however, </w:t>
      </w:r>
      <w:del w:id="678" w:author="Joan Taylor" w:date="2011-06-06T17:44:00Z">
        <w:r w:rsidDel="00BF3299">
          <w:rPr>
            <w:rFonts w:ascii="Times" w:hAnsi="Times"/>
          </w:rPr>
          <w:delText xml:space="preserve">were </w:delText>
        </w:r>
      </w:del>
      <w:ins w:id="679" w:author="Joan Taylor" w:date="2011-06-06T17:44:00Z">
        <w:r w:rsidR="00BF3299">
          <w:rPr>
            <w:rFonts w:ascii="Times" w:hAnsi="Times"/>
          </w:rPr>
          <w:t>w</w:t>
        </w:r>
        <w:r w:rsidR="00BF3299">
          <w:rPr>
            <w:rFonts w:ascii="Times" w:hAnsi="Times"/>
          </w:rPr>
          <w:t>as</w:t>
        </w:r>
        <w:r w:rsidR="00BF3299">
          <w:rPr>
            <w:rFonts w:ascii="Times" w:hAnsi="Times"/>
          </w:rPr>
          <w:t xml:space="preserve"> </w:t>
        </w:r>
      </w:ins>
      <w:r>
        <w:rPr>
          <w:rFonts w:ascii="Times" w:hAnsi="Times"/>
        </w:rPr>
        <w:t xml:space="preserve">lost due to distraction. </w:t>
      </w:r>
      <w:del w:id="680" w:author="lcowles" w:date="2011-04-26T17:02:00Z">
        <w:r w:rsidDel="00B873DE">
          <w:rPr>
            <w:rFonts w:ascii="Times" w:hAnsi="Times"/>
          </w:rPr>
          <w:delText>The example illustrates how two areas of a screen can be competing for attention, which causes cognitive overhead.</w:delText>
        </w:r>
      </w:del>
    </w:p>
    <w:p w:rsidR="00610A17" w:rsidRDefault="00610A1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hAnsi="Times"/>
        </w:rPr>
      </w:pPr>
    </w:p>
    <w:p w:rsidR="00610A17" w:rsidRDefault="002F4DD7">
      <w:pPr>
        <w:pStyle w:val="FreeForm"/>
        <w:spacing w:after="240"/>
        <w:jc w:val="center"/>
        <w:rPr>
          <w:rFonts w:ascii="Times" w:hAnsi="Times"/>
        </w:rPr>
      </w:pPr>
      <w:r>
        <w:pict>
          <v:shape id="_x0000_i1026" style="width:393pt;height:314.25pt;mso-position-horizontal-relative:char;mso-position-vertical-relative:line" coordsize="21600,21600" o:spt="100" adj="0,,0" path="" stroked="f">
            <v:stroke joinstyle="miter"/>
            <v:imagedata r:id="rId9" o:title=""/>
            <v:formulas/>
            <v:path o:connecttype="segments"/>
          </v:shape>
        </w:pict>
      </w:r>
    </w:p>
    <w:p w:rsidR="00610A17" w:rsidRDefault="00610A17">
      <w:pPr>
        <w:pStyle w:val="FreeForm"/>
        <w:spacing w:after="240"/>
        <w:jc w:val="center"/>
        <w:rPr>
          <w:rFonts w:ascii="Times" w:hAnsi="Times"/>
        </w:rPr>
      </w:pPr>
      <w:r>
        <w:rPr>
          <w:rFonts w:ascii="Times" w:hAnsi="Times"/>
        </w:rPr>
        <w:t>Figure 2. An example of a split-attention problem</w:t>
      </w:r>
      <w:del w:id="681" w:author="Joan Taylor" w:date="2011-06-06T17:45:00Z">
        <w:r w:rsidDel="00BF3299">
          <w:rPr>
            <w:rFonts w:ascii="Times" w:hAnsi="Times"/>
          </w:rPr>
          <w:delText xml:space="preserve">: </w:delText>
        </w:r>
      </w:del>
      <w:ins w:id="682" w:author="Joan Taylor" w:date="2011-06-06T17:45:00Z">
        <w:r w:rsidR="00BF3299">
          <w:rPr>
            <w:rFonts w:ascii="Times" w:hAnsi="Times"/>
          </w:rPr>
          <w:t>.</w:t>
        </w:r>
        <w:r w:rsidR="00BF3299">
          <w:rPr>
            <w:rFonts w:ascii="Times" w:hAnsi="Times"/>
          </w:rPr>
          <w:t xml:space="preserve"> </w:t>
        </w:r>
      </w:ins>
      <w:r>
        <w:rPr>
          <w:rFonts w:ascii="Times" w:hAnsi="Times"/>
        </w:rPr>
        <w:t>The lecturer on the left is shown as a video,</w:t>
      </w:r>
      <w:ins w:id="683" w:author="Joan Taylor" w:date="2011-06-06T17:45:00Z">
        <w:r w:rsidR="00BF3299">
          <w:rPr>
            <w:rFonts w:ascii="Times" w:hAnsi="Times"/>
          </w:rPr>
          <w:t xml:space="preserve"> and</w:t>
        </w:r>
      </w:ins>
      <w:r>
        <w:rPr>
          <w:rFonts w:ascii="Times" w:hAnsi="Times"/>
        </w:rPr>
        <w:t xml:space="preserve"> the dynamic board content he creates is shown on the right. The additional video window is used to convey gestures and finger pointing. However, presenting the lecturer in a second window causes cognitive overhead usually referred to as split attention because the viewer switches between the content on the board and the lecturer on the left.</w:t>
      </w:r>
    </w:p>
    <w:p w:rsidR="00B873DE" w:rsidRDefault="00B873DE" w:rsidP="00B873DE">
      <w:pPr>
        <w:pStyle w:val="FreeForm"/>
        <w:numPr>
          <w:ins w:id="684" w:author="lcowles" w:date="2011-04-26T17:01:00Z"/>
        </w:numPr>
        <w:spacing w:after="240"/>
        <w:jc w:val="both"/>
        <w:rPr>
          <w:ins w:id="685" w:author="lcowles" w:date="2011-04-26T17:01:00Z"/>
          <w:rFonts w:ascii="Times" w:hAnsi="Times"/>
        </w:rPr>
      </w:pPr>
      <w:ins w:id="686" w:author="lcowles" w:date="2011-04-26T17:01:00Z">
        <w:r>
          <w:rPr>
            <w:rFonts w:ascii="Times" w:hAnsi="Times"/>
          </w:rPr>
          <w:t>It is still an open question whether attention can be split</w:t>
        </w:r>
        <w:del w:id="687" w:author="Joan Taylor" w:date="2011-06-06T17:46:00Z">
          <w:r w:rsidDel="001B1C05">
            <w:rPr>
              <w:rFonts w:ascii="Times" w:hAnsi="Times"/>
            </w:rPr>
            <w:delText xml:space="preserve"> in order</w:delText>
          </w:r>
        </w:del>
        <w:r>
          <w:rPr>
            <w:rFonts w:ascii="Times" w:hAnsi="Times"/>
          </w:rPr>
          <w:t xml:space="preserve"> to attend to two or more sources of different </w:t>
        </w:r>
        <w:r w:rsidRPr="001B1C05">
          <w:rPr>
            <w:rFonts w:ascii="Times" w:hAnsi="Times"/>
            <w:highlight w:val="yellow"/>
            <w:rPrChange w:id="688" w:author="Joan Taylor" w:date="2011-06-06T17:47:00Z">
              <w:rPr>
                <w:rFonts w:ascii="Times" w:hAnsi="Times"/>
              </w:rPr>
            </w:rPrChange>
          </w:rPr>
          <w:t>(???)</w:t>
        </w:r>
        <w:r>
          <w:rPr>
            <w:rFonts w:ascii="Times" w:hAnsi="Times"/>
          </w:rPr>
          <w:t xml:space="preserve"> information simultaneously. </w:t>
        </w:r>
        <w:del w:id="689" w:author="Joan Taylor" w:date="2011-06-06T17:49:00Z">
          <w:r w:rsidDel="008E0D04">
            <w:rPr>
              <w:rFonts w:ascii="Times" w:hAnsi="Times"/>
            </w:rPr>
            <w:delText>The topic has been discussed by p</w:delText>
          </w:r>
        </w:del>
      </w:ins>
      <w:ins w:id="690" w:author="Joan Taylor" w:date="2011-06-06T17:49:00Z">
        <w:r w:rsidR="008E0D04">
          <w:rPr>
            <w:rFonts w:ascii="Times" w:hAnsi="Times"/>
          </w:rPr>
          <w:t>P</w:t>
        </w:r>
      </w:ins>
      <w:ins w:id="691" w:author="lcowles" w:date="2011-04-26T17:01:00Z">
        <w:r>
          <w:rPr>
            <w:rFonts w:ascii="Times" w:hAnsi="Times"/>
          </w:rPr>
          <w:t>sychologists and neuroscientists</w:t>
        </w:r>
      </w:ins>
      <w:ins w:id="692" w:author="Joan Taylor" w:date="2011-06-06T17:49:00Z">
        <w:r w:rsidR="008E0D04">
          <w:rPr>
            <w:rFonts w:ascii="Times" w:hAnsi="Times"/>
          </w:rPr>
          <w:t xml:space="preserve"> have discussed this topic</w:t>
        </w:r>
      </w:ins>
      <w:ins w:id="693" w:author="lcowles" w:date="2011-04-26T17:01:00Z">
        <w:r>
          <w:rPr>
            <w:rFonts w:ascii="Times" w:hAnsi="Times"/>
          </w:rPr>
          <w:t xml:space="preserve"> for decades. Most researchers, however, now accept that attention can be split at the cost of cognitive </w:t>
        </w:r>
        <w:commentRangeStart w:id="694"/>
        <w:r>
          <w:rPr>
            <w:rFonts w:ascii="Times" w:hAnsi="Times"/>
          </w:rPr>
          <w:t>overhead</w:t>
        </w:r>
      </w:ins>
      <w:commentRangeEnd w:id="694"/>
      <w:ins w:id="695" w:author="lcowles" w:date="2011-04-26T17:02:00Z">
        <w:r>
          <w:rPr>
            <w:rStyle w:val="CommentReference"/>
            <w:rFonts w:ascii="Times New Roman" w:hAnsi="Times New Roman"/>
          </w:rPr>
          <w:commentReference w:id="694"/>
        </w:r>
      </w:ins>
      <w:ins w:id="696" w:author="lcowles" w:date="2011-04-26T17:01:00Z">
        <w:r>
          <w:rPr>
            <w:rFonts w:ascii="Times" w:hAnsi="Times"/>
          </w:rPr>
          <w:t xml:space="preserve">. It is this cognitive overhead that is to be avoided when designing multimedia systems. </w:t>
        </w:r>
        <w:commentRangeStart w:id="697"/>
        <w:r w:rsidRPr="00A6358E">
          <w:rPr>
            <w:rFonts w:ascii="Times" w:hAnsi="Times"/>
            <w:highlight w:val="yellow"/>
            <w:rPrChange w:id="698" w:author="Joan Taylor" w:date="2011-06-06T17:50:00Z">
              <w:rPr>
                <w:rFonts w:ascii="Times" w:hAnsi="Times"/>
              </w:rPr>
            </w:rPrChange>
          </w:rPr>
          <w:t>See the references for more information</w:t>
        </w:r>
      </w:ins>
      <w:commentRangeEnd w:id="697"/>
      <w:ins w:id="699" w:author="Joan Taylor" w:date="2011-06-06T17:50:00Z">
        <w:r w:rsidR="00A6358E">
          <w:rPr>
            <w:rFonts w:ascii="Times" w:hAnsi="Times"/>
          </w:rPr>
          <w:t xml:space="preserve"> </w:t>
        </w:r>
        <w:r w:rsidR="00A6358E">
          <w:rPr>
            <w:rFonts w:ascii="Times" w:hAnsi="Times"/>
            <w:b/>
          </w:rPr>
          <w:t xml:space="preserve">//Will references be set for each </w:t>
        </w:r>
        <w:r w:rsidR="00A6358E">
          <w:rPr>
            <w:rFonts w:ascii="Times" w:hAnsi="Times"/>
            <w:b/>
          </w:rPr>
          <w:t>c</w:t>
        </w:r>
        <w:r w:rsidR="00A6358E">
          <w:rPr>
            <w:rFonts w:ascii="Times" w:hAnsi="Times"/>
            <w:b/>
          </w:rPr>
          <w:t>h</w:t>
        </w:r>
        <w:r w:rsidR="00A6358E">
          <w:rPr>
            <w:rFonts w:ascii="Times" w:hAnsi="Times"/>
            <w:b/>
          </w:rPr>
          <w:t>a</w:t>
        </w:r>
        <w:r w:rsidR="00A6358E">
          <w:rPr>
            <w:rFonts w:ascii="Times" w:hAnsi="Times"/>
            <w:b/>
          </w:rPr>
          <w:t>p</w:t>
        </w:r>
        <w:r w:rsidR="00A6358E">
          <w:rPr>
            <w:rFonts w:ascii="Times" w:hAnsi="Times"/>
            <w:b/>
          </w:rPr>
          <w:t>ter</w:t>
        </w:r>
        <w:r w:rsidR="00A6358E">
          <w:rPr>
            <w:rFonts w:ascii="Times" w:hAnsi="Times"/>
            <w:b/>
          </w:rPr>
          <w:t>, or only at the end, with additional readings for each chapter?//</w:t>
        </w:r>
      </w:ins>
      <w:ins w:id="700" w:author="lcowles" w:date="2011-04-26T17:01:00Z">
        <w:r>
          <w:rPr>
            <w:rStyle w:val="CommentReference"/>
            <w:rFonts w:ascii="Times New Roman" w:hAnsi="Times New Roman"/>
          </w:rPr>
          <w:commentReference w:id="697"/>
        </w:r>
        <w:r>
          <w:rPr>
            <w:rFonts w:ascii="Times" w:hAnsi="Times"/>
          </w:rPr>
          <w:t xml:space="preserve">. </w:t>
        </w:r>
      </w:ins>
    </w:p>
    <w:p w:rsidR="00610A17" w:rsidRDefault="00610A17">
      <w:pPr>
        <w:pStyle w:val="FreeForm"/>
        <w:spacing w:after="240"/>
        <w:jc w:val="both"/>
        <w:rPr>
          <w:rFonts w:ascii="Times" w:hAnsi="Times"/>
        </w:rPr>
      </w:pPr>
      <w:del w:id="701" w:author="lcowles" w:date="2011-04-26T17:03:00Z">
        <w:r w:rsidDel="00B873DE">
          <w:rPr>
            <w:rFonts w:ascii="Times" w:hAnsi="Times"/>
          </w:rPr>
          <w:delText xml:space="preserve">Here is another example: </w:delText>
        </w:r>
      </w:del>
      <w:r>
        <w:rPr>
          <w:rFonts w:ascii="Times" w:hAnsi="Times"/>
        </w:rPr>
        <w:t xml:space="preserve">So far, we have described sensory phenomena on a high level and discussed important properties of the human system. </w:t>
      </w:r>
      <w:del w:id="702" w:author="lcowles" w:date="2011-04-26T17:02:00Z">
        <w:r w:rsidDel="00B873DE">
          <w:rPr>
            <w:rFonts w:ascii="Times" w:hAnsi="Times"/>
          </w:rPr>
          <w:delText xml:space="preserve">From now on. </w:delText>
        </w:r>
      </w:del>
      <w:del w:id="703" w:author="Joan Taylor" w:date="2011-06-06T17:53:00Z">
        <w:r w:rsidDel="00591868">
          <w:rPr>
            <w:rFonts w:ascii="Times" w:hAnsi="Times"/>
          </w:rPr>
          <w:delText>This book will</w:delText>
        </w:r>
      </w:del>
      <w:ins w:id="704" w:author="Joan Taylor" w:date="2011-06-06T17:53:00Z">
        <w:r w:rsidR="00591868">
          <w:rPr>
            <w:rFonts w:ascii="Times" w:hAnsi="Times"/>
          </w:rPr>
          <w:t>We will</w:t>
        </w:r>
      </w:ins>
      <w:r>
        <w:rPr>
          <w:rFonts w:ascii="Times" w:hAnsi="Times"/>
        </w:rPr>
        <w:t xml:space="preserve"> now begin to dig deeper into what it means to process sensory information </w:t>
      </w:r>
      <w:del w:id="705" w:author="Joan Taylor" w:date="2011-06-06T17:53:00Z">
        <w:r w:rsidDel="00591868">
          <w:rPr>
            <w:rFonts w:ascii="Times" w:hAnsi="Times"/>
          </w:rPr>
          <w:delText xml:space="preserve">in different ways </w:delText>
        </w:r>
      </w:del>
      <w:r>
        <w:rPr>
          <w:rFonts w:ascii="Times" w:hAnsi="Times"/>
        </w:rPr>
        <w:t>using computers. While reading the next chapters you might find it useful to go back to these introductory chapters from time to time to remind yourself of the fundamentals</w:t>
      </w:r>
      <w:del w:id="706" w:author="Joan Taylor" w:date="2011-06-06T17:53:00Z">
        <w:r w:rsidDel="00591868">
          <w:rPr>
            <w:rFonts w:ascii="Times" w:hAnsi="Times"/>
          </w:rPr>
          <w:delText xml:space="preserve"> described here in</w:delText>
        </w:r>
      </w:del>
      <w:r>
        <w:rPr>
          <w:rFonts w:ascii="Times" w:hAnsi="Times"/>
        </w:rPr>
        <w:t xml:space="preserve">. </w:t>
      </w:r>
      <w:ins w:id="707" w:author="Joan Taylor" w:date="2011-06-06T17:54:00Z">
        <w:r w:rsidR="00591868">
          <w:rPr>
            <w:rFonts w:ascii="Times" w:hAnsi="Times"/>
          </w:rPr>
          <w:t>However, y</w:t>
        </w:r>
      </w:ins>
      <w:del w:id="708" w:author="Joan Taylor" w:date="2011-06-06T17:54:00Z">
        <w:r w:rsidDel="00591868">
          <w:rPr>
            <w:rFonts w:ascii="Times" w:hAnsi="Times"/>
          </w:rPr>
          <w:delText>Y</w:delText>
        </w:r>
      </w:del>
      <w:r>
        <w:rPr>
          <w:rFonts w:ascii="Times" w:hAnsi="Times"/>
        </w:rPr>
        <w:t>ou will do so at the cost of some cognitive overhead, a phenomenon called split attention.</w:t>
      </w:r>
      <w:del w:id="709" w:author="Joan Taylor" w:date="2011-06-06T17:53:00Z">
        <w:r w:rsidDel="00591868">
          <w:rPr>
            <w:rFonts w:ascii="Times" w:hAnsi="Times"/>
          </w:rPr>
          <w:delText>..</w:delText>
        </w:r>
      </w:del>
    </w:p>
    <w:p w:rsidR="00610A17" w:rsidRPr="00077182" w:rsidRDefault="00077182">
      <w:pPr>
        <w:pStyle w:val="FreeForm"/>
        <w:jc w:val="both"/>
        <w:rPr>
          <w:rFonts w:ascii="Times" w:hAnsi="Times"/>
          <w:b/>
          <w:sz w:val="28"/>
          <w:rPrChange w:id="710" w:author="Joan Taylor" w:date="2011-06-06T17:51:00Z">
            <w:rPr>
              <w:rFonts w:ascii="Times" w:hAnsi="Times"/>
              <w:b/>
              <w:sz w:val="28"/>
            </w:rPr>
          </w:rPrChange>
        </w:rPr>
      </w:pPr>
      <w:ins w:id="711" w:author="Joan Taylor" w:date="2011-06-06T17:51:00Z">
        <w:r w:rsidRPr="00077182">
          <w:rPr>
            <w:rFonts w:ascii="Times" w:hAnsi="Times"/>
            <w:b/>
            <w:sz w:val="28"/>
            <w:highlight w:val="yellow"/>
            <w:rPrChange w:id="712" w:author="Joan Taylor" w:date="2011-06-06T17:51:00Z">
              <w:rPr>
                <w:rFonts w:ascii="Times" w:hAnsi="Times"/>
                <w:sz w:val="28"/>
              </w:rPr>
            </w:rPrChange>
          </w:rPr>
          <w:t>//Include key terms and/or key points</w:t>
        </w:r>
      </w:ins>
      <w:ins w:id="713" w:author="Joan Taylor" w:date="2011-06-06T17:53:00Z">
        <w:r w:rsidR="00591868">
          <w:rPr>
            <w:rFonts w:ascii="Times" w:hAnsi="Times"/>
            <w:b/>
            <w:sz w:val="28"/>
            <w:highlight w:val="yellow"/>
          </w:rPr>
          <w:t xml:space="preserve"> for each chapter</w:t>
        </w:r>
      </w:ins>
      <w:ins w:id="714" w:author="Joan Taylor" w:date="2011-06-06T17:51:00Z">
        <w:r w:rsidRPr="00077182">
          <w:rPr>
            <w:rFonts w:ascii="Times" w:hAnsi="Times"/>
            <w:b/>
            <w:sz w:val="28"/>
            <w:highlight w:val="yellow"/>
            <w:rPrChange w:id="715" w:author="Joan Taylor" w:date="2011-06-06T17:51:00Z">
              <w:rPr>
                <w:rFonts w:ascii="Times" w:hAnsi="Times"/>
                <w:sz w:val="28"/>
              </w:rPr>
            </w:rPrChange>
          </w:rPr>
          <w:t>?//</w:t>
        </w:r>
      </w:ins>
    </w:p>
    <w:p w:rsidR="00591868" w:rsidRDefault="00591868" w:rsidP="008272A3">
      <w:pPr>
        <w:pStyle w:val="FreeForm"/>
        <w:jc w:val="both"/>
        <w:outlineLvl w:val="0"/>
        <w:rPr>
          <w:ins w:id="716" w:author="Joan Taylor" w:date="2011-06-06T17:54:00Z"/>
          <w:rFonts w:ascii="Times" w:hAnsi="Times"/>
          <w:b/>
          <w:sz w:val="28"/>
        </w:rPr>
      </w:pPr>
    </w:p>
    <w:p w:rsidR="00610A17" w:rsidRDefault="00610A17" w:rsidP="008272A3">
      <w:pPr>
        <w:pStyle w:val="FreeForm"/>
        <w:jc w:val="both"/>
        <w:outlineLvl w:val="0"/>
        <w:rPr>
          <w:rFonts w:ascii="Times" w:hAnsi="Times"/>
          <w:b/>
          <w:sz w:val="28"/>
        </w:rPr>
      </w:pPr>
      <w:r>
        <w:rPr>
          <w:rFonts w:ascii="Times" w:hAnsi="Times"/>
          <w:b/>
          <w:sz w:val="28"/>
        </w:rPr>
        <w:lastRenderedPageBreak/>
        <w:t>Literature</w:t>
      </w:r>
    </w:p>
    <w:p w:rsidR="00610A17" w:rsidRDefault="00610A17">
      <w:pPr>
        <w:pStyle w:val="FreeForm"/>
        <w:numPr>
          <w:ilvl w:val="0"/>
          <w:numId w:val="1"/>
          <w:numberingChange w:id="717" w:author="lcowles" w:date="2011-04-25T13:01:00Z" w:original="-"/>
        </w:numPr>
        <w:ind w:hanging="140"/>
        <w:rPr>
          <w:rFonts w:ascii="Times" w:hAnsi="Times"/>
        </w:rPr>
      </w:pPr>
      <w:r>
        <w:rPr>
          <w:rFonts w:ascii="Times" w:hAnsi="Times"/>
        </w:rPr>
        <w:t>C. A. Grimes, E. C. Dickey, and M. V. Pishko (2006), Encyclopedia of Sensors (10-Volume Set), American Scientific Publishers.</w:t>
      </w:r>
    </w:p>
    <w:p w:rsidR="00610A17" w:rsidRDefault="00610A17">
      <w:pPr>
        <w:pStyle w:val="FreeForm"/>
        <w:numPr>
          <w:ilvl w:val="0"/>
          <w:numId w:val="1"/>
          <w:numberingChange w:id="718" w:author="lcowles" w:date="2011-04-25T13:01:00Z" w:original="-"/>
        </w:numPr>
        <w:ind w:hanging="140"/>
        <w:rPr>
          <w:rFonts w:ascii="Times" w:hAnsi="Times"/>
        </w:rPr>
      </w:pPr>
      <w:r>
        <w:rPr>
          <w:rFonts w:ascii="Times" w:hAnsi="Times"/>
        </w:rPr>
        <w:t>Gemma Calvert, Charles Spence, Barry E. Stein: The handbook of multisensory processes, MIT Press,</w:t>
      </w:r>
      <w:r>
        <w:rPr>
          <w:rFonts w:ascii="Times" w:hAnsi="Times"/>
          <w:b/>
          <w:sz w:val="28"/>
        </w:rPr>
        <w:t xml:space="preserve"> </w:t>
      </w:r>
      <w:r>
        <w:rPr>
          <w:rFonts w:ascii="Times" w:hAnsi="Times"/>
        </w:rPr>
        <w:t>2004.</w:t>
      </w:r>
    </w:p>
    <w:p w:rsidR="00610A17" w:rsidRDefault="00610A17">
      <w:pPr>
        <w:pStyle w:val="FreeForm"/>
        <w:numPr>
          <w:ilvl w:val="0"/>
          <w:numId w:val="1"/>
          <w:numberingChange w:id="719" w:author="lcowles" w:date="2011-04-25T13:01:00Z" w:original="-"/>
        </w:numPr>
        <w:ind w:hanging="140"/>
        <w:rPr>
          <w:rFonts w:ascii="Times" w:hAnsi="Times"/>
        </w:rPr>
      </w:pPr>
      <w:r>
        <w:rPr>
          <w:rFonts w:ascii="Times" w:hAnsi="Times"/>
        </w:rPr>
        <w:t>Baars, B. J. (1988): A Cognitive Theory of Consciousness. Cam</w:t>
      </w:r>
      <w:del w:id="720" w:author="Joan Taylor" w:date="2011-06-06T17:48:00Z">
        <w:r w:rsidDel="001B1C05">
          <w:rPr>
            <w:rFonts w:ascii="Times" w:hAnsi="Times"/>
          </w:rPr>
          <w:delText xml:space="preserve">- </w:delText>
        </w:r>
      </w:del>
      <w:r>
        <w:rPr>
          <w:rFonts w:ascii="Times" w:hAnsi="Times"/>
        </w:rPr>
        <w:t>bridge University Press, Cambridge, UK, 1988.</w:t>
      </w:r>
    </w:p>
    <w:p w:rsidR="00610A17" w:rsidRDefault="00610A17">
      <w:pPr>
        <w:pStyle w:val="FreeForm"/>
        <w:rPr>
          <w:rFonts w:ascii="Times" w:hAnsi="Times"/>
        </w:rPr>
      </w:pPr>
    </w:p>
    <w:p w:rsidR="00610A17" w:rsidRDefault="00610A17" w:rsidP="008272A3">
      <w:pPr>
        <w:pStyle w:val="FreeForm"/>
        <w:outlineLvl w:val="0"/>
        <w:rPr>
          <w:rFonts w:ascii="Times" w:hAnsi="Times"/>
          <w:b/>
          <w:sz w:val="28"/>
        </w:rPr>
      </w:pPr>
      <w:r>
        <w:rPr>
          <w:rFonts w:ascii="Times" w:hAnsi="Times"/>
          <w:b/>
          <w:sz w:val="28"/>
        </w:rPr>
        <w:t>Research Articles</w:t>
      </w:r>
    </w:p>
    <w:p w:rsidR="00610A17" w:rsidRDefault="00610A17">
      <w:pPr>
        <w:pStyle w:val="FreeForm"/>
        <w:numPr>
          <w:ilvl w:val="0"/>
          <w:numId w:val="2"/>
          <w:numberingChange w:id="721" w:author="lcowles" w:date="2011-04-25T13:01:00Z" w:original="-"/>
        </w:numPr>
        <w:ind w:hanging="140"/>
        <w:rPr>
          <w:rFonts w:ascii="Times" w:hAnsi="Times"/>
        </w:rPr>
      </w:pPr>
      <w:r>
        <w:rPr>
          <w:rFonts w:ascii="Times" w:hAnsi="Times"/>
        </w:rPr>
        <w:t>A. Riul, Jr</w:t>
      </w:r>
      <w:ins w:id="722" w:author="Joan Taylor" w:date="2011-06-06T17:59:00Z">
        <w:r w:rsidR="009E17DB">
          <w:rPr>
            <w:rFonts w:ascii="Times" w:hAnsi="Times"/>
          </w:rPr>
          <w:t>.</w:t>
        </w:r>
      </w:ins>
      <w:r>
        <w:rPr>
          <w:rFonts w:ascii="Times" w:hAnsi="Times"/>
        </w:rPr>
        <w:t>, R. R. Malmegrim, F. J. Fonseca, and L. H. C. Mattos: An artificial taste sensor based on conducting polymers, Biosensors and Bioelectronics, Volume 18, Issue 11, October 2003, Pages 1365-1369.</w:t>
      </w:r>
    </w:p>
    <w:p w:rsidR="00610A17" w:rsidRDefault="00610A17">
      <w:pPr>
        <w:pStyle w:val="FreeForm"/>
        <w:numPr>
          <w:ilvl w:val="0"/>
          <w:numId w:val="2"/>
          <w:numberingChange w:id="723" w:author="lcowles" w:date="2011-04-25T13:01:00Z" w:original="-"/>
        </w:numPr>
        <w:ind w:hanging="140"/>
        <w:rPr>
          <w:rFonts w:ascii="Times" w:hAnsi="Times"/>
        </w:rPr>
      </w:pPr>
      <w:r>
        <w:rPr>
          <w:rFonts w:ascii="Times" w:hAnsi="Times"/>
        </w:rPr>
        <w:t>Krishna Persaud, George Dodd: Analysis of discrimination mechanisms in the mammalian olfactory system using a model nose, Nature 299, 352 - 355 (23 September 1982).</w:t>
      </w:r>
    </w:p>
    <w:p w:rsidR="00610A17" w:rsidRDefault="00610A17">
      <w:pPr>
        <w:pStyle w:val="FreeForm"/>
        <w:numPr>
          <w:ilvl w:val="0"/>
          <w:numId w:val="3"/>
          <w:numberingChange w:id="724" w:author="lcowles" w:date="2011-04-25T13:01:00Z" w:original="-"/>
        </w:numPr>
        <w:spacing w:after="240"/>
        <w:ind w:hanging="140"/>
        <w:rPr>
          <w:rFonts w:ascii="Times" w:hAnsi="Times"/>
        </w:rPr>
      </w:pPr>
      <w:r>
        <w:rPr>
          <w:rFonts w:ascii="Times" w:hAnsi="Times"/>
        </w:rPr>
        <w:t>M. Hershenson: Reaction time as a measure of intersensory facilitation. J Exp Psychol, 63:289–93, 1962.</w:t>
      </w:r>
    </w:p>
    <w:p w:rsidR="00610A17" w:rsidRDefault="00610A17">
      <w:pPr>
        <w:pStyle w:val="FreeForm"/>
        <w:numPr>
          <w:ilvl w:val="0"/>
          <w:numId w:val="3"/>
          <w:numberingChange w:id="725" w:author="lcowles" w:date="2011-04-25T13:01:00Z" w:original="-"/>
        </w:numPr>
        <w:spacing w:after="240"/>
        <w:ind w:hanging="140"/>
        <w:rPr>
          <w:rFonts w:ascii="Times" w:hAnsi="Times"/>
        </w:rPr>
      </w:pPr>
      <w:r>
        <w:rPr>
          <w:rFonts w:ascii="Times" w:hAnsi="Times"/>
        </w:rPr>
        <w:t>H. McGurk and J. MacDonald: Hearing lips and seeing voices. Nature, 264(5588):746–48, 1976.</w:t>
      </w:r>
    </w:p>
    <w:p w:rsidR="00610A17" w:rsidRDefault="00610A17">
      <w:pPr>
        <w:pStyle w:val="FreeForm"/>
        <w:numPr>
          <w:ilvl w:val="0"/>
          <w:numId w:val="4"/>
          <w:numberingChange w:id="726" w:author="lcowles" w:date="2011-04-25T13:01:00Z" w:original="-"/>
        </w:numPr>
        <w:spacing w:after="200"/>
        <w:ind w:hanging="122"/>
        <w:rPr>
          <w:rFonts w:ascii="Times" w:hAnsi="Times"/>
        </w:rPr>
      </w:pPr>
      <w:r>
        <w:rPr>
          <w:rFonts w:ascii="Times" w:hAnsi="Times"/>
        </w:rPr>
        <w:t>Hahn, S. and Kramer, A. F. (1998). Further evidence for the division of attention among non-contiguous locations. Visual Cognition, 5(1-2):217–256.</w:t>
      </w:r>
    </w:p>
    <w:p w:rsidR="00610A17" w:rsidRDefault="00610A17">
      <w:pPr>
        <w:pStyle w:val="FreeForm"/>
        <w:numPr>
          <w:ilvl w:val="0"/>
          <w:numId w:val="4"/>
          <w:numberingChange w:id="727" w:author="lcowles" w:date="2011-04-25T13:01:00Z" w:original="-"/>
        </w:numPr>
        <w:spacing w:after="200"/>
        <w:ind w:hanging="122"/>
        <w:rPr>
          <w:rFonts w:ascii="Times" w:hAnsi="Times"/>
        </w:rPr>
      </w:pPr>
      <w:r>
        <w:rPr>
          <w:rFonts w:ascii="Times" w:hAnsi="Times"/>
        </w:rPr>
        <w:t xml:space="preserve">Narcisse P. Bichot and Kyle R. Cave and Harold </w:t>
      </w:r>
      <w:proofErr w:type="spellStart"/>
      <w:r>
        <w:rPr>
          <w:rFonts w:ascii="Times" w:hAnsi="Times"/>
        </w:rPr>
        <w:t>Pashler</w:t>
      </w:r>
      <w:proofErr w:type="spellEnd"/>
      <w:r>
        <w:rPr>
          <w:rFonts w:ascii="Times" w:hAnsi="Times"/>
        </w:rPr>
        <w:t xml:space="preserve"> (1999). Visual selection mediated by location: Feature-based selection of non-contiguous locations. Perception &amp; Psychophysics, 61(3):403–423.</w:t>
      </w:r>
    </w:p>
    <w:p w:rsidR="00610A17" w:rsidRDefault="00610A17">
      <w:pPr>
        <w:pStyle w:val="FreeForm"/>
        <w:numPr>
          <w:ilvl w:val="0"/>
          <w:numId w:val="4"/>
          <w:numberingChange w:id="728" w:author="lcowles" w:date="2011-04-25T13:01:00Z" w:original="-"/>
        </w:numPr>
        <w:spacing w:after="200"/>
        <w:ind w:hanging="122"/>
        <w:rPr>
          <w:rFonts w:ascii="Times" w:hAnsi="Times"/>
        </w:rPr>
      </w:pPr>
      <w:r>
        <w:rPr>
          <w:rFonts w:ascii="Times" w:hAnsi="Times"/>
        </w:rPr>
        <w:t xml:space="preserve">Chandler, P. and </w:t>
      </w:r>
      <w:proofErr w:type="spellStart"/>
      <w:r>
        <w:rPr>
          <w:rFonts w:ascii="Times" w:hAnsi="Times"/>
        </w:rPr>
        <w:t>Sweller</w:t>
      </w:r>
      <w:proofErr w:type="spellEnd"/>
      <w:r>
        <w:rPr>
          <w:rFonts w:ascii="Times" w:hAnsi="Times"/>
        </w:rPr>
        <w:t>., J. (1992). The Split Attention Effect as a Factor in the Design of Instruction. British Journal of Education Psychology, 62:233–246.</w:t>
      </w:r>
    </w:p>
    <w:p w:rsidR="00610A17" w:rsidRDefault="00610A17">
      <w:pPr>
        <w:pStyle w:val="FreeForm"/>
        <w:numPr>
          <w:ilvl w:val="0"/>
          <w:numId w:val="4"/>
          <w:numberingChange w:id="729" w:author="lcowles" w:date="2011-04-25T13:01:00Z" w:original="-"/>
        </w:numPr>
        <w:spacing w:after="200"/>
        <w:ind w:hanging="122"/>
        <w:rPr>
          <w:rFonts w:ascii="Times" w:hAnsi="Times"/>
        </w:rPr>
      </w:pPr>
      <w:proofErr w:type="spellStart"/>
      <w:r>
        <w:rPr>
          <w:rFonts w:ascii="Times" w:hAnsi="Times"/>
        </w:rPr>
        <w:t>Sweller</w:t>
      </w:r>
      <w:proofErr w:type="spellEnd"/>
      <w:r>
        <w:rPr>
          <w:rFonts w:ascii="Times" w:hAnsi="Times"/>
        </w:rPr>
        <w:t>, J., Chandler, P., Tierney, P., and Cooper, G. (1990). Cognitive Load as a Factor in the Structuring of Technical Material. Journal of Experimental Psychology: General, 119:176–192.</w:t>
      </w:r>
    </w:p>
    <w:p w:rsidR="00610A17" w:rsidRDefault="00610A17">
      <w:pPr>
        <w:pStyle w:val="FreeForm"/>
        <w:numPr>
          <w:ilvl w:val="0"/>
          <w:numId w:val="4"/>
          <w:numberingChange w:id="730" w:author="lcowles" w:date="2011-04-25T13:01:00Z" w:original="-"/>
        </w:numPr>
        <w:spacing w:after="200"/>
        <w:ind w:hanging="122"/>
        <w:rPr>
          <w:rFonts w:ascii="Times" w:hAnsi="Times"/>
        </w:rPr>
      </w:pPr>
      <w:proofErr w:type="spellStart"/>
      <w:r>
        <w:rPr>
          <w:rFonts w:ascii="Times" w:hAnsi="Times"/>
        </w:rPr>
        <w:t>Glowalla</w:t>
      </w:r>
      <w:proofErr w:type="spellEnd"/>
      <w:r>
        <w:rPr>
          <w:rFonts w:ascii="Times" w:hAnsi="Times"/>
        </w:rPr>
        <w:t xml:space="preserve">, U. (2004). Utility und Usability von E-Learning am </w:t>
      </w:r>
      <w:proofErr w:type="spellStart"/>
      <w:r>
        <w:rPr>
          <w:rFonts w:ascii="Times" w:hAnsi="Times"/>
        </w:rPr>
        <w:t>Beispiel</w:t>
      </w:r>
      <w:proofErr w:type="spellEnd"/>
      <w:r>
        <w:rPr>
          <w:rFonts w:ascii="Times" w:hAnsi="Times"/>
        </w:rPr>
        <w:t xml:space="preserve"> von Lecture-on-demand </w:t>
      </w:r>
      <w:proofErr w:type="spellStart"/>
      <w:r>
        <w:rPr>
          <w:rFonts w:ascii="Times" w:hAnsi="Times"/>
        </w:rPr>
        <w:t>Anwendungen</w:t>
      </w:r>
      <w:proofErr w:type="spellEnd"/>
      <w:r>
        <w:rPr>
          <w:rFonts w:ascii="Times" w:hAnsi="Times"/>
        </w:rPr>
        <w:t xml:space="preserve">. </w:t>
      </w:r>
      <w:proofErr w:type="spellStart"/>
      <w:r>
        <w:rPr>
          <w:rFonts w:ascii="Times" w:hAnsi="Times"/>
        </w:rPr>
        <w:t>Fortschritt-Berichte</w:t>
      </w:r>
      <w:proofErr w:type="spellEnd"/>
      <w:r>
        <w:rPr>
          <w:rFonts w:ascii="Times" w:hAnsi="Times"/>
        </w:rPr>
        <w:t xml:space="preserve"> VDI, 22(16):603–621.</w:t>
      </w:r>
    </w:p>
    <w:p w:rsidR="00610A17" w:rsidRDefault="00610A17">
      <w:pPr>
        <w:pStyle w:val="FreeForm"/>
        <w:numPr>
          <w:ilvl w:val="0"/>
          <w:numId w:val="4"/>
          <w:numberingChange w:id="731" w:author="lcowles" w:date="2011-04-25T13:01:00Z" w:original="-"/>
        </w:numPr>
        <w:spacing w:after="200"/>
        <w:ind w:hanging="122"/>
        <w:rPr>
          <w:rFonts w:ascii="Times" w:hAnsi="Times"/>
        </w:rPr>
      </w:pPr>
      <w:proofErr w:type="spellStart"/>
      <w:r>
        <w:rPr>
          <w:rFonts w:ascii="Times" w:hAnsi="Times"/>
        </w:rPr>
        <w:t>Mertens</w:t>
      </w:r>
      <w:proofErr w:type="spellEnd"/>
      <w:r>
        <w:rPr>
          <w:rFonts w:ascii="Times" w:hAnsi="Times"/>
        </w:rPr>
        <w:t xml:space="preserve">, R., Friedland, G., and Krueger, M. (2006). To See or Not To See: Layout Constraints, the Split Attention Problem and their Implications for the Design of Web Lecture Interfaces. In Proceedings of the AACE E-Learn – World Conference on E-Learning in Corporate, Govern- </w:t>
      </w:r>
      <w:proofErr w:type="spellStart"/>
      <w:r>
        <w:rPr>
          <w:rFonts w:ascii="Times" w:hAnsi="Times"/>
        </w:rPr>
        <w:t>ment</w:t>
      </w:r>
      <w:proofErr w:type="spellEnd"/>
      <w:r>
        <w:rPr>
          <w:rFonts w:ascii="Times" w:hAnsi="Times"/>
        </w:rPr>
        <w:t xml:space="preserve">, Healthcare, and Higher Education, Honolulu, </w:t>
      </w:r>
      <w:proofErr w:type="spellStart"/>
      <w:r>
        <w:rPr>
          <w:rFonts w:ascii="Times" w:hAnsi="Times"/>
        </w:rPr>
        <w:t>Hawai</w:t>
      </w:r>
      <w:proofErr w:type="spellEnd"/>
      <w:r>
        <w:rPr>
          <w:rFonts w:ascii="Times" w:hAnsi="Times"/>
        </w:rPr>
        <w:t>, USA.</w:t>
      </w:r>
    </w:p>
    <w:p w:rsidR="00610A17" w:rsidRDefault="00610A17">
      <w:pPr>
        <w:pStyle w:val="FreeForm"/>
        <w:numPr>
          <w:ilvl w:val="0"/>
          <w:numId w:val="4"/>
          <w:numberingChange w:id="732" w:author="lcowles" w:date="2011-04-25T13:01:00Z" w:original="-"/>
        </w:numPr>
        <w:spacing w:after="200"/>
        <w:ind w:hanging="122"/>
        <w:rPr>
          <w:rFonts w:ascii="Times" w:hAnsi="Times"/>
          <w:b/>
        </w:rPr>
      </w:pPr>
      <w:r>
        <w:rPr>
          <w:rFonts w:ascii="Times" w:hAnsi="Times"/>
        </w:rPr>
        <w:t>Botvinick, M. &amp; Cohen, J. D. (1998). Rubber hand ‘feels’ what eyes see. Nature, 391, 756.</w:t>
      </w:r>
    </w:p>
    <w:p w:rsidR="00610A17" w:rsidRDefault="00610A17">
      <w:pPr>
        <w:pStyle w:val="FreeForm"/>
        <w:rPr>
          <w:rFonts w:ascii="Times" w:hAnsi="Times"/>
        </w:rPr>
      </w:pPr>
    </w:p>
    <w:p w:rsidR="00610A17" w:rsidRDefault="00610A17" w:rsidP="008272A3">
      <w:pPr>
        <w:pStyle w:val="FreeForm"/>
        <w:outlineLvl w:val="0"/>
        <w:rPr>
          <w:rFonts w:ascii="Times" w:hAnsi="Times"/>
          <w:b/>
          <w:sz w:val="28"/>
        </w:rPr>
      </w:pPr>
      <w:r>
        <w:rPr>
          <w:rFonts w:ascii="Times" w:hAnsi="Times"/>
          <w:b/>
          <w:sz w:val="28"/>
        </w:rPr>
        <w:t>Exercises</w:t>
      </w:r>
    </w:p>
    <w:p w:rsidR="00610A17" w:rsidRDefault="00610A17">
      <w:pPr>
        <w:pStyle w:val="FreeForm"/>
        <w:numPr>
          <w:ilvl w:val="0"/>
          <w:numId w:val="5"/>
          <w:numberingChange w:id="733" w:author="lcowles" w:date="2011-04-25T13:01:00Z" w:original="%1:1:0:."/>
        </w:numPr>
        <w:ind w:hanging="240"/>
        <w:rPr>
          <w:rFonts w:ascii="Times" w:hAnsi="Times"/>
        </w:rPr>
      </w:pPr>
      <w:r>
        <w:rPr>
          <w:rFonts w:ascii="Times" w:hAnsi="Times"/>
        </w:rPr>
        <w:t>Traditional wisdom gives humans five senses: vision, hearing, touch, smell, and taste. Explain why this number is wrong and discuss why it is not easy to define what a sense is.</w:t>
      </w:r>
    </w:p>
    <w:p w:rsidR="00610A17" w:rsidRDefault="00610A17">
      <w:pPr>
        <w:pStyle w:val="FreeForm"/>
        <w:numPr>
          <w:ilvl w:val="0"/>
          <w:numId w:val="5"/>
          <w:numberingChange w:id="734" w:author="lcowles" w:date="2011-04-25T13:01:00Z" w:original="%1:2:0:."/>
        </w:numPr>
        <w:ind w:hanging="240"/>
        <w:rPr>
          <w:rFonts w:ascii="Times" w:hAnsi="Times"/>
        </w:rPr>
      </w:pPr>
      <w:r>
        <w:rPr>
          <w:rFonts w:ascii="Times" w:hAnsi="Times"/>
        </w:rPr>
        <w:lastRenderedPageBreak/>
        <w:t xml:space="preserve">Habituation describes an effect </w:t>
      </w:r>
      <w:ins w:id="735" w:author="Joan Taylor" w:date="2011-06-06T17:57:00Z">
        <w:r w:rsidR="00C73D55">
          <w:rPr>
            <w:rFonts w:ascii="Times" w:hAnsi="Times"/>
          </w:rPr>
          <w:t xml:space="preserve">in </w:t>
        </w:r>
      </w:ins>
      <w:del w:id="736" w:author="Joan Taylor" w:date="2011-06-06T17:57:00Z">
        <w:r w:rsidDel="00C73D55">
          <w:rPr>
            <w:rFonts w:ascii="Times" w:hAnsi="Times"/>
          </w:rPr>
          <w:delText xml:space="preserve">where </w:delText>
        </w:r>
      </w:del>
      <w:ins w:id="737" w:author="Joan Taylor" w:date="2011-06-06T17:57:00Z">
        <w:r w:rsidR="00C73D55">
          <w:rPr>
            <w:rFonts w:ascii="Times" w:hAnsi="Times"/>
          </w:rPr>
          <w:t>wh</w:t>
        </w:r>
        <w:r w:rsidR="00C73D55">
          <w:rPr>
            <w:rFonts w:ascii="Times" w:hAnsi="Times"/>
          </w:rPr>
          <w:t>ich</w:t>
        </w:r>
        <w:r w:rsidR="00C73D55">
          <w:rPr>
            <w:rFonts w:ascii="Times" w:hAnsi="Times"/>
          </w:rPr>
          <w:t xml:space="preserve"> </w:t>
        </w:r>
      </w:ins>
      <w:r>
        <w:rPr>
          <w:rFonts w:ascii="Times" w:hAnsi="Times"/>
        </w:rPr>
        <w:t xml:space="preserve">repeated exposure to a stimulus leads to </w:t>
      </w:r>
      <w:del w:id="738" w:author="Joan Taylor" w:date="2011-06-06T17:58:00Z">
        <w:r w:rsidDel="00C73D55">
          <w:rPr>
            <w:rFonts w:ascii="Times" w:hAnsi="Times"/>
          </w:rPr>
          <w:delText xml:space="preserve">decreased </w:delText>
        </w:r>
      </w:del>
      <w:ins w:id="739" w:author="Joan Taylor" w:date="2011-06-06T17:58:00Z">
        <w:r w:rsidR="00C73D55">
          <w:rPr>
            <w:rFonts w:ascii="Times" w:hAnsi="Times"/>
          </w:rPr>
          <w:t>lower</w:t>
        </w:r>
        <w:r w:rsidR="00C73D55">
          <w:rPr>
            <w:rFonts w:ascii="Times" w:hAnsi="Times"/>
          </w:rPr>
          <w:t xml:space="preserve"> </w:t>
        </w:r>
      </w:ins>
      <w:del w:id="740" w:author="Joan Taylor" w:date="2011-06-06T17:58:00Z">
        <w:r w:rsidDel="00C73D55">
          <w:rPr>
            <w:rFonts w:ascii="Times" w:hAnsi="Times"/>
          </w:rPr>
          <w:delText>responding</w:delText>
        </w:r>
      </w:del>
      <w:ins w:id="741" w:author="Joan Taylor" w:date="2011-06-06T17:58:00Z">
        <w:r w:rsidR="00C73D55">
          <w:rPr>
            <w:rFonts w:ascii="Times" w:hAnsi="Times"/>
          </w:rPr>
          <w:t>respon</w:t>
        </w:r>
        <w:r w:rsidR="00C73D55">
          <w:rPr>
            <w:rFonts w:ascii="Times" w:hAnsi="Times"/>
          </w:rPr>
          <w:t>se</w:t>
        </w:r>
      </w:ins>
      <w:r>
        <w:rPr>
          <w:rFonts w:ascii="Times" w:hAnsi="Times"/>
        </w:rPr>
        <w:t>. Provide examples of human sensors that show habituation.</w:t>
      </w:r>
    </w:p>
    <w:p w:rsidR="00610A17" w:rsidRDefault="00610A17">
      <w:pPr>
        <w:pStyle w:val="FreeForm"/>
        <w:numPr>
          <w:ilvl w:val="0"/>
          <w:numId w:val="5"/>
          <w:numberingChange w:id="742" w:author="lcowles" w:date="2011-04-25T13:01:00Z" w:original="%1:3:0:."/>
        </w:numPr>
        <w:ind w:hanging="240"/>
        <w:rPr>
          <w:rFonts w:ascii="Times" w:hAnsi="Times"/>
        </w:rPr>
      </w:pPr>
      <w:r>
        <w:rPr>
          <w:rFonts w:ascii="Times" w:hAnsi="Times"/>
        </w:rPr>
        <w:t>Explain why haptic sensors in virtual reality require physical robustness beyond what is often technically achievable.</w:t>
      </w:r>
    </w:p>
    <w:p w:rsidR="00610A17" w:rsidRDefault="00610A17">
      <w:pPr>
        <w:pStyle w:val="FreeForm"/>
        <w:numPr>
          <w:ilvl w:val="0"/>
          <w:numId w:val="5"/>
          <w:numberingChange w:id="743" w:author="lcowles" w:date="2011-04-25T13:01:00Z" w:original="%1:4:0:."/>
        </w:numPr>
        <w:ind w:hanging="240"/>
        <w:rPr>
          <w:rFonts w:ascii="Times" w:hAnsi="Times"/>
        </w:rPr>
      </w:pPr>
      <w:r>
        <w:rPr>
          <w:rFonts w:ascii="Times" w:hAnsi="Times"/>
        </w:rPr>
        <w:t>Explain why the McGurk effect is generally not a problem for</w:t>
      </w:r>
      <w:del w:id="744" w:author="Joan Taylor" w:date="2011-06-06T17:58:00Z">
        <w:r w:rsidDel="00C73D55">
          <w:rPr>
            <w:rFonts w:ascii="Times" w:hAnsi="Times"/>
          </w:rPr>
          <w:delText xml:space="preserve"> the</w:delText>
        </w:r>
      </w:del>
      <w:r>
        <w:rPr>
          <w:rFonts w:ascii="Times" w:hAnsi="Times"/>
        </w:rPr>
        <w:t xml:space="preserve"> dubbing </w:t>
      </w:r>
      <w:del w:id="745" w:author="Joan Taylor" w:date="2011-06-06T17:58:00Z">
        <w:r w:rsidDel="00C73D55">
          <w:rPr>
            <w:rFonts w:ascii="Times" w:hAnsi="Times"/>
          </w:rPr>
          <w:delText xml:space="preserve">of </w:delText>
        </w:r>
      </w:del>
      <w:r>
        <w:rPr>
          <w:rFonts w:ascii="Times" w:hAnsi="Times"/>
        </w:rPr>
        <w:t>TV shows and movies into a different language.</w:t>
      </w:r>
    </w:p>
    <w:p w:rsidR="00610A17" w:rsidRDefault="00610A17">
      <w:pPr>
        <w:pStyle w:val="FreeForm"/>
        <w:numPr>
          <w:ilvl w:val="0"/>
          <w:numId w:val="5"/>
          <w:numberingChange w:id="746" w:author="lcowles" w:date="2011-04-25T13:01:00Z" w:original="%1:5:0:."/>
        </w:numPr>
        <w:ind w:hanging="240"/>
        <w:rPr>
          <w:rFonts w:ascii="Times" w:hAnsi="Times"/>
        </w:rPr>
      </w:pPr>
      <w:r>
        <w:rPr>
          <w:rFonts w:ascii="Times" w:hAnsi="Times"/>
        </w:rPr>
        <w:t>Find at least one more example for the split attention issue in daily life. Propose a solution.</w:t>
      </w:r>
    </w:p>
    <w:sectPr w:rsidR="00610A17" w:rsidSect="00405E10">
      <w:headerReference w:type="even" r:id="rId10"/>
      <w:headerReference w:type="default" r:id="rId11"/>
      <w:footerReference w:type="even" r:id="rId12"/>
      <w:footerReference w:type="default" r:id="rId13"/>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32" w:author="lcowles" w:date="2011-04-26T17:08:00Z" w:initials="l">
    <w:p w:rsidR="004D3864" w:rsidRDefault="004D3864">
      <w:pPr>
        <w:pStyle w:val="CommentText"/>
      </w:pPr>
      <w:r>
        <w:rPr>
          <w:rStyle w:val="CommentReference"/>
        </w:rPr>
        <w:annotationRef/>
      </w:r>
      <w:r>
        <w:t xml:space="preserve">Use this terminology in the earlier chapters and don’t repeat this information here – </w:t>
      </w:r>
      <w:proofErr w:type="spellStart"/>
      <w:r>
        <w:t>eg</w:t>
      </w:r>
      <w:proofErr w:type="spellEnd"/>
      <w:r>
        <w:t>, you give a very thorough discussion of microphones properties/limitations, including clipping, in chapter 3 but you only mention in passing there that it is a sound sensor and you don’t say that “clipping” means “saturation”.</w:t>
      </w:r>
    </w:p>
  </w:comment>
  <w:comment w:id="138" w:author="lcowles" w:date="2011-04-26T17:08:00Z" w:initials="l">
    <w:p w:rsidR="00B873DE" w:rsidRDefault="00B873DE">
      <w:pPr>
        <w:pStyle w:val="CommentText"/>
      </w:pPr>
      <w:r>
        <w:rPr>
          <w:rStyle w:val="CommentReference"/>
        </w:rPr>
        <w:annotationRef/>
      </w:r>
      <w:r>
        <w:t>This information would be better discussed in the sound/light chapters in the context of those particular sensors.  Here you should just remind us of the sound and light sensors already discussed, with a one-sentence rundown of the various “non-ideal” properties.</w:t>
      </w:r>
    </w:p>
  </w:comment>
  <w:comment w:id="360" w:author="lcowles" w:date="2011-04-26T17:08:00Z" w:initials="l">
    <w:p w:rsidR="00991F1D" w:rsidRDefault="00991F1D">
      <w:pPr>
        <w:pStyle w:val="CommentText"/>
      </w:pPr>
      <w:r>
        <w:rPr>
          <w:rStyle w:val="CommentReference"/>
        </w:rPr>
        <w:annotationRef/>
      </w:r>
      <w:r>
        <w:t>You leave us hanging here, because the multimodal integration section is about human multimodal integration, not about multimedia systems/haptic sensors.  You should return to this topic with more technical detail on how different sensors and feedback are combined.</w:t>
      </w:r>
    </w:p>
  </w:comment>
  <w:comment w:id="367" w:author="lcowles" w:date="2011-04-26T17:08:00Z" w:initials="l">
    <w:p w:rsidR="000F2501" w:rsidRDefault="000F2501">
      <w:pPr>
        <w:pStyle w:val="CommentText"/>
      </w:pPr>
      <w:r>
        <w:rPr>
          <w:rStyle w:val="CommentReference"/>
        </w:rPr>
        <w:annotationRef/>
      </w:r>
      <w:r>
        <w:t>By computers or only by humans?</w:t>
      </w:r>
    </w:p>
  </w:comment>
  <w:comment w:id="368" w:author="lcowles" w:date="2011-04-26T17:08:00Z" w:initials="l">
    <w:p w:rsidR="000F2501" w:rsidRDefault="000F2501">
      <w:pPr>
        <w:pStyle w:val="CommentText"/>
      </w:pPr>
      <w:r>
        <w:rPr>
          <w:rStyle w:val="CommentReference"/>
        </w:rPr>
        <w:annotationRef/>
      </w:r>
      <w:r>
        <w:t xml:space="preserve">Give specific name, date </w:t>
      </w:r>
      <w:r w:rsidR="00B873DE">
        <w:t>citations</w:t>
      </w:r>
      <w:r>
        <w:t xml:space="preserve"> here</w:t>
      </w:r>
    </w:p>
  </w:comment>
  <w:comment w:id="500" w:author="lcowles" w:date="2011-04-26T17:08:00Z" w:initials="l">
    <w:p w:rsidR="000F2501" w:rsidRDefault="000F2501">
      <w:pPr>
        <w:pStyle w:val="CommentText"/>
      </w:pPr>
      <w:r>
        <w:rPr>
          <w:rStyle w:val="CommentReference"/>
        </w:rPr>
        <w:annotationRef/>
      </w:r>
      <w:r>
        <w:t>Can you give an example of this being used in a multimedia system?</w:t>
      </w:r>
    </w:p>
  </w:comment>
  <w:comment w:id="552" w:author="lcowles" w:date="2011-04-26T17:08:00Z" w:initials="l">
    <w:p w:rsidR="000F2501" w:rsidRDefault="000F2501">
      <w:pPr>
        <w:pStyle w:val="CommentText"/>
      </w:pPr>
      <w:r>
        <w:rPr>
          <w:rStyle w:val="CommentReference"/>
        </w:rPr>
        <w:annotationRef/>
      </w:r>
      <w:r>
        <w:t>Expand this, with some technical details</w:t>
      </w:r>
    </w:p>
  </w:comment>
  <w:comment w:id="592" w:author="lcowles" w:date="2011-04-26T17:08:00Z" w:initials="l">
    <w:p w:rsidR="00B873DE" w:rsidRDefault="00B873DE">
      <w:pPr>
        <w:pStyle w:val="CommentText"/>
      </w:pPr>
      <w:r>
        <w:rPr>
          <w:rStyle w:val="CommentReference"/>
        </w:rPr>
        <w:annotationRef/>
      </w:r>
      <w:r>
        <w:t>Make it more clear that this is a bug rather than a feature of humans.</w:t>
      </w:r>
    </w:p>
  </w:comment>
  <w:comment w:id="636" w:author="lcowles" w:date="2011-04-26T17:08:00Z" w:initials="l">
    <w:p w:rsidR="00B873DE" w:rsidRDefault="00B873DE">
      <w:pPr>
        <w:pStyle w:val="CommentText"/>
      </w:pPr>
      <w:r>
        <w:rPr>
          <w:rStyle w:val="CommentReference"/>
        </w:rPr>
        <w:annotationRef/>
      </w:r>
      <w:r>
        <w:t>Give name, date citations here</w:t>
      </w:r>
    </w:p>
  </w:comment>
  <w:comment w:id="694" w:author="lcowles" w:date="2011-04-26T17:08:00Z" w:initials="l">
    <w:p w:rsidR="00B873DE" w:rsidRDefault="00B873DE">
      <w:pPr>
        <w:pStyle w:val="CommentText"/>
      </w:pPr>
      <w:r>
        <w:rPr>
          <w:rStyle w:val="CommentReference"/>
        </w:rPr>
        <w:annotationRef/>
      </w:r>
      <w:r>
        <w:t>Is there ever a case where the tradeoff is worthwhile?</w:t>
      </w:r>
    </w:p>
  </w:comment>
  <w:comment w:id="697" w:author="lcowles" w:date="2011-04-26T17:08:00Z" w:initials="l">
    <w:p w:rsidR="00B873DE" w:rsidRDefault="00B873DE" w:rsidP="00B873DE">
      <w:pPr>
        <w:pStyle w:val="CommentText"/>
      </w:pPr>
      <w:r>
        <w:rPr>
          <w:rStyle w:val="CommentReference"/>
        </w:rPr>
        <w:annotationRef/>
      </w:r>
      <w:r>
        <w:t>Give name, date citations here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AA8" w:rsidRDefault="001E4AA8">
      <w:r>
        <w:separator/>
      </w:r>
    </w:p>
  </w:endnote>
  <w:endnote w:type="continuationSeparator" w:id="0">
    <w:p w:rsidR="001E4AA8" w:rsidRDefault="001E4A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00000000" w:usb2="01000407" w:usb3="00000000" w:csb0="0002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64" w:rsidRDefault="004D3864">
    <w:pPr>
      <w:pStyle w:val="HeaderFooter"/>
      <w:rPr>
        <w:rFonts w:ascii="Times New Roman" w:eastAsia="Times New Roman" w:hAnsi="Times New Roman"/>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64" w:rsidRDefault="004D3864">
    <w:pPr>
      <w:pStyle w:val="HeaderFooter"/>
      <w:rPr>
        <w:rFonts w:ascii="Times New Roman" w:eastAsia="Times New Roman" w:hAnsi="Times New Roman"/>
        <w:color w:val="aut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AA8" w:rsidRDefault="001E4AA8">
      <w:r>
        <w:separator/>
      </w:r>
    </w:p>
  </w:footnote>
  <w:footnote w:type="continuationSeparator" w:id="0">
    <w:p w:rsidR="001E4AA8" w:rsidRDefault="001E4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64" w:rsidRDefault="004D3864">
    <w:pPr>
      <w:pStyle w:val="HeaderFooter"/>
      <w:rPr>
        <w:rFonts w:ascii="Times New Roman" w:eastAsia="Times New Roman" w:hAnsi="Times New Roman"/>
        <w:color w:val="aut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64" w:rsidRDefault="004D3864">
    <w:pPr>
      <w:pStyle w:val="HeaderFooter"/>
      <w:rPr>
        <w:rFonts w:ascii="Times New Roman" w:eastAsia="Times New Roman" w:hAnsi="Times New Roman"/>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40"/>
        </w:tabs>
        <w:ind w:left="140" w:firstLine="0"/>
      </w:pPr>
      <w:rPr>
        <w:rFonts w:hint="default"/>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1">
    <w:nsid w:val="00000002"/>
    <w:multiLevelType w:val="multilevel"/>
    <w:tmpl w:val="894EE874"/>
    <w:lvl w:ilvl="0">
      <w:start w:val="1"/>
      <w:numFmt w:val="bullet"/>
      <w:lvlText w:val="-"/>
      <w:lvlJc w:val="left"/>
      <w:pPr>
        <w:tabs>
          <w:tab w:val="num" w:pos="140"/>
        </w:tabs>
        <w:ind w:left="140" w:firstLine="0"/>
      </w:pPr>
      <w:rPr>
        <w:rFonts w:hint="default"/>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140"/>
        </w:tabs>
        <w:ind w:left="140" w:firstLine="0"/>
      </w:pPr>
      <w:rPr>
        <w:rFonts w:hint="default"/>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4">
    <w:nsid w:val="00000005"/>
    <w:multiLevelType w:val="multilevel"/>
    <w:tmpl w:val="894EE877"/>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5">
    <w:nsid w:val="5B7F5093"/>
    <w:multiLevelType w:val="hybridMultilevel"/>
    <w:tmpl w:val="29587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revisionView w:markup="0"/>
  <w:trackRevisions/>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66AD"/>
    <w:rsid w:val="000679F8"/>
    <w:rsid w:val="00077182"/>
    <w:rsid w:val="000D5B04"/>
    <w:rsid w:val="000F0E07"/>
    <w:rsid w:val="000F2501"/>
    <w:rsid w:val="001704EF"/>
    <w:rsid w:val="001B1C05"/>
    <w:rsid w:val="001E4AA8"/>
    <w:rsid w:val="00242291"/>
    <w:rsid w:val="002750C9"/>
    <w:rsid w:val="002A11C8"/>
    <w:rsid w:val="002F4DD7"/>
    <w:rsid w:val="0031666F"/>
    <w:rsid w:val="00405E10"/>
    <w:rsid w:val="004B28EB"/>
    <w:rsid w:val="004B4AB0"/>
    <w:rsid w:val="004D3864"/>
    <w:rsid w:val="005110C7"/>
    <w:rsid w:val="00591868"/>
    <w:rsid w:val="005D6AB4"/>
    <w:rsid w:val="005D6D7D"/>
    <w:rsid w:val="00610A17"/>
    <w:rsid w:val="006167D2"/>
    <w:rsid w:val="00637980"/>
    <w:rsid w:val="006766AD"/>
    <w:rsid w:val="0069679F"/>
    <w:rsid w:val="00710E17"/>
    <w:rsid w:val="008272A3"/>
    <w:rsid w:val="008E0D04"/>
    <w:rsid w:val="00927D4C"/>
    <w:rsid w:val="00991F1D"/>
    <w:rsid w:val="009C05DD"/>
    <w:rsid w:val="009E17DB"/>
    <w:rsid w:val="00A20DA4"/>
    <w:rsid w:val="00A3652A"/>
    <w:rsid w:val="00A57A10"/>
    <w:rsid w:val="00A6358E"/>
    <w:rsid w:val="00A75884"/>
    <w:rsid w:val="00B2773C"/>
    <w:rsid w:val="00B42E4A"/>
    <w:rsid w:val="00B51A5E"/>
    <w:rsid w:val="00B873DE"/>
    <w:rsid w:val="00BA1CAA"/>
    <w:rsid w:val="00BF3299"/>
    <w:rsid w:val="00C03F33"/>
    <w:rsid w:val="00C41638"/>
    <w:rsid w:val="00C73A99"/>
    <w:rsid w:val="00C73D55"/>
    <w:rsid w:val="00CA1309"/>
    <w:rsid w:val="00D933CB"/>
    <w:rsid w:val="00DC0634"/>
    <w:rsid w:val="00EA53B0"/>
    <w:rsid w:val="00EC3801"/>
    <w:rsid w:val="00EE154E"/>
    <w:rsid w:val="00EF4E87"/>
    <w:rsid w:val="00FA7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405E10"/>
    <w:rPr>
      <w:rFonts w:eastAsia="ヒラギノ角ゴ Pro W3"/>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405E10"/>
    <w:pPr>
      <w:tabs>
        <w:tab w:val="right" w:pos="9360"/>
      </w:tabs>
    </w:pPr>
    <w:rPr>
      <w:rFonts w:ascii="Helvetica" w:eastAsia="ヒラギノ角ゴ Pro W3" w:hAnsi="Helvetica"/>
      <w:color w:val="000000"/>
    </w:rPr>
  </w:style>
  <w:style w:type="paragraph" w:customStyle="1" w:styleId="FreeForm">
    <w:name w:val="Free Form"/>
    <w:rsid w:val="00405E10"/>
    <w:rPr>
      <w:rFonts w:ascii="Helvetica" w:eastAsia="ヒラギノ角ゴ Pro W3" w:hAnsi="Helvetica"/>
      <w:color w:val="000000"/>
      <w:sz w:val="24"/>
    </w:rPr>
  </w:style>
  <w:style w:type="paragraph" w:customStyle="1" w:styleId="Body">
    <w:name w:val="Body"/>
    <w:rsid w:val="00405E10"/>
    <w:rPr>
      <w:rFonts w:ascii="Helvetica" w:eastAsia="ヒラギノ角ゴ Pro W3" w:hAnsi="Helvetica"/>
      <w:color w:val="000000"/>
      <w:sz w:val="24"/>
    </w:rPr>
  </w:style>
  <w:style w:type="paragraph" w:styleId="BalloonText">
    <w:name w:val="Balloon Text"/>
    <w:basedOn w:val="Normal"/>
    <w:semiHidden/>
    <w:locked/>
    <w:rsid w:val="004D3864"/>
    <w:rPr>
      <w:rFonts w:ascii="Tahoma" w:hAnsi="Tahoma" w:cs="Tahoma"/>
      <w:sz w:val="16"/>
      <w:szCs w:val="16"/>
    </w:rPr>
  </w:style>
  <w:style w:type="character" w:styleId="CommentReference">
    <w:name w:val="annotation reference"/>
    <w:basedOn w:val="DefaultParagraphFont"/>
    <w:semiHidden/>
    <w:locked/>
    <w:rsid w:val="004D3864"/>
    <w:rPr>
      <w:sz w:val="16"/>
      <w:szCs w:val="16"/>
    </w:rPr>
  </w:style>
  <w:style w:type="paragraph" w:styleId="CommentText">
    <w:name w:val="annotation text"/>
    <w:basedOn w:val="Normal"/>
    <w:semiHidden/>
    <w:locked/>
    <w:rsid w:val="004D3864"/>
    <w:rPr>
      <w:sz w:val="20"/>
      <w:szCs w:val="20"/>
    </w:rPr>
  </w:style>
  <w:style w:type="paragraph" w:styleId="CommentSubject">
    <w:name w:val="annotation subject"/>
    <w:basedOn w:val="CommentText"/>
    <w:next w:val="CommentText"/>
    <w:semiHidden/>
    <w:locked/>
    <w:rsid w:val="004D3864"/>
    <w:rPr>
      <w:b/>
      <w:bCs/>
    </w:rPr>
  </w:style>
  <w:style w:type="paragraph" w:styleId="DocumentMap">
    <w:name w:val="Document Map"/>
    <w:basedOn w:val="Normal"/>
    <w:link w:val="DocumentMapChar"/>
    <w:locked/>
    <w:rsid w:val="008272A3"/>
    <w:rPr>
      <w:rFonts w:ascii="Tahoma" w:hAnsi="Tahoma" w:cs="Tahoma"/>
      <w:sz w:val="16"/>
      <w:szCs w:val="16"/>
    </w:rPr>
  </w:style>
  <w:style w:type="character" w:customStyle="1" w:styleId="DocumentMapChar">
    <w:name w:val="Document Map Char"/>
    <w:basedOn w:val="DefaultParagraphFont"/>
    <w:link w:val="DocumentMap"/>
    <w:rsid w:val="008272A3"/>
    <w:rPr>
      <w:rFonts w:ascii="Tahoma" w:eastAsia="ヒラギノ角ゴ Pro W3"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1502</TotalTime>
  <Pages>8</Pages>
  <Words>3311</Words>
  <Characters>18610</Characters>
  <Application>Microsoft Office Word</Application>
  <DocSecurity>0</DocSecurity>
  <Lines>531</Lines>
  <Paragraphs>288</Paragraphs>
  <ScaleCrop>false</ScaleCrop>
  <HeadingPairs>
    <vt:vector size="2" baseType="variant">
      <vt:variant>
        <vt:lpstr>Title</vt:lpstr>
      </vt:variant>
      <vt:variant>
        <vt:i4>1</vt:i4>
      </vt:variant>
    </vt:vector>
  </HeadingPairs>
  <TitlesOfParts>
    <vt:vector size="1" baseType="lpstr">
      <vt:lpstr>Fundamentals of Multimedia Computing</vt:lpstr>
    </vt:vector>
  </TitlesOfParts>
  <Company>Cambridge University Press</Company>
  <LinksUpToDate>false</LinksUpToDate>
  <CharactersWithSpaces>21633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Multimedia Computing</dc:title>
  <dc:subject/>
  <dc:creator>lcowles</dc:creator>
  <cp:keywords/>
  <cp:lastModifiedBy>Joan Taylor</cp:lastModifiedBy>
  <cp:revision>32</cp:revision>
  <cp:lastPrinted>2011-04-25T17:40:00Z</cp:lastPrinted>
  <dcterms:created xsi:type="dcterms:W3CDTF">2011-05-16T11:30:00Z</dcterms:created>
  <dcterms:modified xsi:type="dcterms:W3CDTF">2011-06-06T22:00:00Z</dcterms:modified>
</cp:coreProperties>
</file>